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A3BB96" w14:textId="77777777" w:rsidR="00DE4437" w:rsidRDefault="00DE4437" w:rsidP="00DE4437">
      <w:pPr>
        <w:ind w:left="5040" w:firstLine="720"/>
        <w:rPr>
          <w:rFonts w:ascii="Calibri" w:hAnsi="Calibri"/>
          <w:color w:val="000000"/>
          <w:sz w:val="22"/>
          <w:szCs w:val="22"/>
          <w:lang w:eastAsia="nl-NL"/>
        </w:rPr>
      </w:pPr>
      <w:r>
        <w:rPr>
          <w:noProof/>
          <w:lang w:eastAsia="nl-NL"/>
        </w:rPr>
        <w:drawing>
          <wp:inline distT="0" distB="0" distL="0" distR="0" wp14:anchorId="6AA3BBA8" wp14:editId="6AA3BBA9">
            <wp:extent cx="1924050" cy="926394"/>
            <wp:effectExtent l="0" t="0" r="0" b="7620"/>
            <wp:docPr id="4" name="Afbeelding 4" descr="20121119---logo-de-bibliotheek-op-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21119---logo-de-bibliotheek-op-school"/>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24050" cy="926394"/>
                    </a:xfrm>
                    <a:prstGeom prst="rect">
                      <a:avLst/>
                    </a:prstGeom>
                    <a:noFill/>
                    <a:ln>
                      <a:noFill/>
                    </a:ln>
                  </pic:spPr>
                </pic:pic>
              </a:graphicData>
            </a:graphic>
          </wp:inline>
        </w:drawing>
      </w:r>
    </w:p>
    <w:p w14:paraId="7170A75C" w14:textId="46715F5D" w:rsidR="00F56D15" w:rsidRDefault="00F56D15" w:rsidP="00F56D15">
      <w:pPr>
        <w:rPr>
          <w:rFonts w:ascii="Calibri" w:hAnsi="Calibri" w:cs="Calibri"/>
          <w:color w:val="000000"/>
          <w:sz w:val="22"/>
          <w:szCs w:val="22"/>
          <w:lang w:eastAsia="nl-NL"/>
        </w:rPr>
      </w:pPr>
      <w:r>
        <w:rPr>
          <w:rFonts w:ascii="Calibri" w:hAnsi="Calibri" w:cs="Calibri"/>
          <w:color w:val="000000"/>
          <w:sz w:val="22"/>
          <w:szCs w:val="22"/>
          <w:lang w:eastAsia="nl-NL"/>
        </w:rPr>
        <w:t xml:space="preserve">Beste leerkracht, </w:t>
      </w:r>
    </w:p>
    <w:p w14:paraId="09D15F6C" w14:textId="77777777" w:rsidR="00F56D15" w:rsidRDefault="00F56D15" w:rsidP="00F56D15">
      <w:pPr>
        <w:autoSpaceDE w:val="0"/>
        <w:autoSpaceDN w:val="0"/>
        <w:rPr>
          <w:rFonts w:ascii="Calibri" w:hAnsi="Calibri" w:cs="Calibri"/>
          <w:color w:val="000000"/>
          <w:sz w:val="22"/>
          <w:szCs w:val="22"/>
          <w:lang w:eastAsia="nl-NL"/>
        </w:rPr>
      </w:pPr>
    </w:p>
    <w:p w14:paraId="40467465" w14:textId="76868470" w:rsidR="00F56D15" w:rsidRDefault="00F56D15" w:rsidP="00F56D15">
      <w:pPr>
        <w:rPr>
          <w:rFonts w:ascii="Calibri" w:hAnsi="Calibri" w:cs="Calibri"/>
          <w:color w:val="000000"/>
          <w:sz w:val="22"/>
          <w:szCs w:val="22"/>
        </w:rPr>
      </w:pPr>
      <w:r>
        <w:rPr>
          <w:rFonts w:ascii="Calibri" w:hAnsi="Calibri" w:cs="Calibri"/>
          <w:color w:val="000000"/>
          <w:sz w:val="22"/>
          <w:szCs w:val="22"/>
        </w:rPr>
        <w:t xml:space="preserve">Zoals je waarschijnlijk wel hebt gehoord, gaat binnenkort de </w:t>
      </w:r>
      <w:r w:rsidR="00496484">
        <w:rPr>
          <w:rFonts w:ascii="Calibri" w:hAnsi="Calibri" w:cs="Calibri"/>
          <w:color w:val="000000"/>
          <w:sz w:val="22"/>
          <w:szCs w:val="22"/>
        </w:rPr>
        <w:t>M</w:t>
      </w:r>
      <w:r>
        <w:rPr>
          <w:rFonts w:ascii="Calibri" w:hAnsi="Calibri" w:cs="Calibri"/>
          <w:color w:val="000000"/>
          <w:sz w:val="22"/>
          <w:szCs w:val="22"/>
        </w:rPr>
        <w:t xml:space="preserve">onitor </w:t>
      </w:r>
      <w:proofErr w:type="spellStart"/>
      <w:r>
        <w:rPr>
          <w:rFonts w:ascii="Calibri" w:hAnsi="Calibri" w:cs="Calibri"/>
          <w:color w:val="000000"/>
          <w:sz w:val="22"/>
          <w:szCs w:val="22"/>
        </w:rPr>
        <w:t>dBos</w:t>
      </w:r>
      <w:proofErr w:type="spellEnd"/>
      <w:r>
        <w:rPr>
          <w:rFonts w:ascii="Calibri" w:hAnsi="Calibri" w:cs="Calibri"/>
          <w:color w:val="000000"/>
          <w:sz w:val="22"/>
          <w:szCs w:val="22"/>
        </w:rPr>
        <w:t xml:space="preserve"> [</w:t>
      </w:r>
      <w:r w:rsidRPr="00013497">
        <w:rPr>
          <w:rFonts w:ascii="Calibri" w:hAnsi="Calibri" w:cs="Calibri"/>
          <w:color w:val="000000"/>
          <w:sz w:val="22"/>
          <w:szCs w:val="22"/>
          <w:highlight w:val="yellow"/>
        </w:rPr>
        <w:t>weer</w:t>
      </w:r>
      <w:r>
        <w:rPr>
          <w:rFonts w:ascii="Calibri" w:hAnsi="Calibri" w:cs="Calibri"/>
          <w:color w:val="000000"/>
          <w:sz w:val="22"/>
          <w:szCs w:val="22"/>
        </w:rPr>
        <w:t>] van start, met vragenlijsten voor leerlingen én leerkrachten over lee</w:t>
      </w:r>
      <w:r w:rsidR="00496484">
        <w:rPr>
          <w:rFonts w:ascii="Calibri" w:hAnsi="Calibri" w:cs="Calibri"/>
          <w:color w:val="000000"/>
          <w:sz w:val="22"/>
          <w:szCs w:val="22"/>
        </w:rPr>
        <w:t>s</w:t>
      </w:r>
      <w:r w:rsidR="007F4DF6">
        <w:rPr>
          <w:rFonts w:ascii="Calibri" w:hAnsi="Calibri" w:cs="Calibri"/>
          <w:color w:val="000000"/>
          <w:sz w:val="22"/>
          <w:szCs w:val="22"/>
        </w:rPr>
        <w:t>motivatie</w:t>
      </w:r>
      <w:r w:rsidR="005D0872">
        <w:rPr>
          <w:rFonts w:ascii="Calibri" w:hAnsi="Calibri" w:cs="Calibri"/>
          <w:color w:val="000000"/>
          <w:sz w:val="22"/>
          <w:szCs w:val="22"/>
        </w:rPr>
        <w:t xml:space="preserve"> van leerlingen </w:t>
      </w:r>
      <w:r>
        <w:rPr>
          <w:rFonts w:ascii="Calibri" w:hAnsi="Calibri" w:cs="Calibri"/>
          <w:color w:val="000000"/>
          <w:sz w:val="22"/>
          <w:szCs w:val="22"/>
        </w:rPr>
        <w:t xml:space="preserve">en </w:t>
      </w:r>
      <w:proofErr w:type="spellStart"/>
      <w:r>
        <w:rPr>
          <w:rFonts w:ascii="Calibri" w:hAnsi="Calibri" w:cs="Calibri"/>
          <w:color w:val="000000"/>
          <w:sz w:val="22"/>
          <w:szCs w:val="22"/>
        </w:rPr>
        <w:t>leesbevorderende</w:t>
      </w:r>
      <w:proofErr w:type="spellEnd"/>
      <w:r>
        <w:rPr>
          <w:rFonts w:ascii="Calibri" w:hAnsi="Calibri" w:cs="Calibri"/>
          <w:color w:val="000000"/>
          <w:sz w:val="22"/>
          <w:szCs w:val="22"/>
        </w:rPr>
        <w:t xml:space="preserve"> activiteiten</w:t>
      </w:r>
      <w:r w:rsidR="005D0872">
        <w:rPr>
          <w:rFonts w:ascii="Calibri" w:hAnsi="Calibri" w:cs="Calibri"/>
          <w:color w:val="000000"/>
          <w:sz w:val="22"/>
          <w:szCs w:val="22"/>
        </w:rPr>
        <w:t xml:space="preserve"> op school</w:t>
      </w:r>
      <w:r>
        <w:rPr>
          <w:rFonts w:ascii="Calibri" w:hAnsi="Calibri" w:cs="Calibri"/>
          <w:color w:val="000000"/>
          <w:sz w:val="22"/>
          <w:szCs w:val="22"/>
        </w:rPr>
        <w:t xml:space="preserve">. </w:t>
      </w:r>
      <w:r w:rsidR="00496484">
        <w:rPr>
          <w:rFonts w:ascii="Calibri" w:hAnsi="Calibri" w:cs="Calibri"/>
          <w:color w:val="000000"/>
          <w:sz w:val="22"/>
          <w:szCs w:val="22"/>
        </w:rPr>
        <w:t>M</w:t>
      </w:r>
      <w:r w:rsidR="005D0872">
        <w:rPr>
          <w:rFonts w:ascii="Calibri" w:hAnsi="Calibri" w:cs="Calibri"/>
          <w:color w:val="000000"/>
          <w:sz w:val="22"/>
          <w:szCs w:val="22"/>
        </w:rPr>
        <w:t xml:space="preserve">et de resultaten </w:t>
      </w:r>
      <w:r w:rsidR="00496484">
        <w:rPr>
          <w:rFonts w:ascii="Calibri" w:hAnsi="Calibri" w:cs="Calibri"/>
          <w:color w:val="000000"/>
          <w:sz w:val="22"/>
          <w:szCs w:val="22"/>
        </w:rPr>
        <w:t xml:space="preserve">van </w:t>
      </w:r>
      <w:r>
        <w:rPr>
          <w:rFonts w:ascii="Calibri" w:hAnsi="Calibri" w:cs="Calibri"/>
          <w:color w:val="000000"/>
          <w:sz w:val="22"/>
          <w:szCs w:val="22"/>
        </w:rPr>
        <w:t xml:space="preserve">deze </w:t>
      </w:r>
      <w:r w:rsidR="00496484">
        <w:rPr>
          <w:rFonts w:ascii="Calibri" w:hAnsi="Calibri" w:cs="Calibri"/>
          <w:color w:val="000000"/>
          <w:sz w:val="22"/>
          <w:szCs w:val="22"/>
        </w:rPr>
        <w:t>M</w:t>
      </w:r>
      <w:r>
        <w:rPr>
          <w:rFonts w:ascii="Calibri" w:hAnsi="Calibri" w:cs="Calibri"/>
          <w:color w:val="000000"/>
          <w:sz w:val="22"/>
          <w:szCs w:val="22"/>
        </w:rPr>
        <w:t>onitor</w:t>
      </w:r>
      <w:r w:rsidR="005D0872">
        <w:rPr>
          <w:rFonts w:ascii="Calibri" w:hAnsi="Calibri" w:cs="Calibri"/>
          <w:color w:val="000000"/>
          <w:sz w:val="22"/>
          <w:szCs w:val="22"/>
        </w:rPr>
        <w:t xml:space="preserve"> </w:t>
      </w:r>
      <w:r>
        <w:rPr>
          <w:rFonts w:ascii="Calibri" w:hAnsi="Calibri" w:cs="Calibri"/>
          <w:color w:val="000000"/>
          <w:sz w:val="22"/>
          <w:szCs w:val="22"/>
        </w:rPr>
        <w:t xml:space="preserve">kunnen we </w:t>
      </w:r>
      <w:r w:rsidR="005D0872">
        <w:rPr>
          <w:rFonts w:ascii="Calibri" w:hAnsi="Calibri" w:cs="Calibri"/>
          <w:color w:val="000000"/>
          <w:sz w:val="22"/>
          <w:szCs w:val="22"/>
        </w:rPr>
        <w:t xml:space="preserve">als </w:t>
      </w:r>
      <w:r w:rsidR="00496484">
        <w:rPr>
          <w:rFonts w:ascii="Calibri" w:hAnsi="Calibri" w:cs="Calibri"/>
          <w:color w:val="000000"/>
          <w:sz w:val="22"/>
          <w:szCs w:val="22"/>
        </w:rPr>
        <w:t>B</w:t>
      </w:r>
      <w:r w:rsidR="005D0872">
        <w:rPr>
          <w:rFonts w:ascii="Calibri" w:hAnsi="Calibri" w:cs="Calibri"/>
          <w:color w:val="000000"/>
          <w:sz w:val="22"/>
          <w:szCs w:val="22"/>
        </w:rPr>
        <w:t xml:space="preserve">ibliotheek en school </w:t>
      </w:r>
      <w:r>
        <w:rPr>
          <w:rFonts w:ascii="Calibri" w:hAnsi="Calibri" w:cs="Calibri"/>
          <w:color w:val="000000"/>
          <w:sz w:val="22"/>
          <w:szCs w:val="22"/>
        </w:rPr>
        <w:t xml:space="preserve">effectief samenwerken om </w:t>
      </w:r>
      <w:r w:rsidR="00496484">
        <w:rPr>
          <w:rFonts w:ascii="Calibri" w:hAnsi="Calibri" w:cs="Calibri"/>
          <w:color w:val="000000"/>
          <w:sz w:val="22"/>
          <w:szCs w:val="22"/>
        </w:rPr>
        <w:t>de leesmotivatie</w:t>
      </w:r>
      <w:r>
        <w:rPr>
          <w:rFonts w:ascii="Calibri" w:hAnsi="Calibri" w:cs="Calibri"/>
          <w:color w:val="000000"/>
          <w:sz w:val="22"/>
          <w:szCs w:val="22"/>
        </w:rPr>
        <w:t xml:space="preserve"> van leerlingen te vergroten.  </w:t>
      </w:r>
    </w:p>
    <w:p w14:paraId="69EC2F70" w14:textId="685EE24D" w:rsidR="00F56D15" w:rsidRDefault="00F56D15" w:rsidP="00F56D15">
      <w:pPr>
        <w:rPr>
          <w:rFonts w:ascii="Calibri" w:hAnsi="Calibri" w:cs="Calibri"/>
          <w:color w:val="000000"/>
          <w:sz w:val="22"/>
          <w:szCs w:val="22"/>
          <w:lang w:eastAsia="nl-NL"/>
        </w:rPr>
      </w:pPr>
      <w:r>
        <w:rPr>
          <w:rFonts w:ascii="Calibri" w:hAnsi="Calibri" w:cs="Calibri"/>
          <w:color w:val="000000"/>
          <w:sz w:val="22"/>
          <w:szCs w:val="22"/>
        </w:rPr>
        <w:t>Jouw school(directeur) heeft ervoor gekozen</w:t>
      </w:r>
      <w:r>
        <w:rPr>
          <w:rFonts w:ascii="Calibri" w:hAnsi="Calibri" w:cs="Calibri"/>
          <w:color w:val="000000"/>
          <w:sz w:val="22"/>
          <w:szCs w:val="22"/>
          <w:lang w:eastAsia="nl-NL"/>
        </w:rPr>
        <w:t xml:space="preserve"> in de maand [</w:t>
      </w:r>
      <w:r w:rsidR="00A31951" w:rsidRPr="00742FC0">
        <w:rPr>
          <w:rFonts w:ascii="Calibri" w:hAnsi="Calibri" w:cs="Calibri"/>
          <w:color w:val="000000"/>
          <w:sz w:val="22"/>
          <w:szCs w:val="22"/>
          <w:highlight w:val="yellow"/>
          <w:lang w:eastAsia="nl-NL"/>
        </w:rPr>
        <w:t>….</w:t>
      </w:r>
      <w:r>
        <w:rPr>
          <w:rFonts w:ascii="Calibri" w:hAnsi="Calibri" w:cs="Calibri"/>
          <w:color w:val="000000"/>
          <w:sz w:val="22"/>
          <w:szCs w:val="22"/>
          <w:lang w:eastAsia="nl-NL"/>
        </w:rPr>
        <w:t xml:space="preserve">] mee te doen met deze monitor. Een nadere uitleg over het invullen staat in bijlage 1. </w:t>
      </w:r>
    </w:p>
    <w:p w14:paraId="24E4D958" w14:textId="77777777" w:rsidR="00F56D15" w:rsidRDefault="00F56D15" w:rsidP="00F56D15">
      <w:pPr>
        <w:rPr>
          <w:rFonts w:ascii="Calibri" w:hAnsi="Calibri" w:cs="Calibri"/>
          <w:color w:val="000000"/>
          <w:sz w:val="22"/>
          <w:szCs w:val="22"/>
          <w:lang w:eastAsia="nl-NL"/>
        </w:rPr>
      </w:pPr>
    </w:p>
    <w:p w14:paraId="7A72CFE5" w14:textId="77777777" w:rsidR="00F56D15" w:rsidRDefault="00F56D15" w:rsidP="00F56D15">
      <w:pPr>
        <w:rPr>
          <w:rFonts w:ascii="Calibri" w:hAnsi="Calibri" w:cs="Calibri"/>
          <w:color w:val="000000"/>
          <w:sz w:val="22"/>
          <w:szCs w:val="22"/>
          <w:lang w:eastAsia="nl-NL"/>
        </w:rPr>
      </w:pPr>
      <w:r>
        <w:rPr>
          <w:rFonts w:ascii="Calibri" w:hAnsi="Calibri" w:cs="Calibri"/>
          <w:color w:val="000000"/>
          <w:sz w:val="22"/>
          <w:szCs w:val="22"/>
          <w:lang w:eastAsia="nl-NL"/>
        </w:rPr>
        <w:t>De monitor bestaat uit drie (online) onderdelen, waarvan alleen de eerste twee voor jou als leerkracht relevant zijn:</w:t>
      </w:r>
    </w:p>
    <w:p w14:paraId="219E769C" w14:textId="2193BDA4" w:rsidR="00F56D15" w:rsidRDefault="00D871C8" w:rsidP="00F56D15">
      <w:pPr>
        <w:numPr>
          <w:ilvl w:val="0"/>
          <w:numId w:val="5"/>
        </w:numPr>
        <w:spacing w:before="100" w:beforeAutospacing="1" w:after="100" w:afterAutospacing="1"/>
        <w:contextualSpacing/>
        <w:rPr>
          <w:rFonts w:ascii="Calibri" w:eastAsia="Times New Roman" w:hAnsi="Calibri" w:cs="Calibri"/>
          <w:color w:val="000000"/>
          <w:sz w:val="22"/>
          <w:szCs w:val="22"/>
          <w:lang w:eastAsia="nl-NL"/>
        </w:rPr>
      </w:pPr>
      <w:r>
        <w:rPr>
          <w:rFonts w:ascii="Calibri" w:eastAsia="Times New Roman" w:hAnsi="Calibri" w:cs="Calibri"/>
          <w:color w:val="000000"/>
          <w:sz w:val="22"/>
          <w:szCs w:val="22"/>
          <w:lang w:eastAsia="nl-NL"/>
        </w:rPr>
        <w:t>E</w:t>
      </w:r>
      <w:r w:rsidR="00F56D15">
        <w:rPr>
          <w:rFonts w:ascii="Calibri" w:eastAsia="Times New Roman" w:hAnsi="Calibri" w:cs="Calibri"/>
          <w:color w:val="000000"/>
          <w:sz w:val="22"/>
          <w:szCs w:val="22"/>
          <w:lang w:eastAsia="nl-NL"/>
        </w:rPr>
        <w:t xml:space="preserve">en vragenlijst voor alle leerlingen vanaf groep 5. Dit zijn vragen over lezen </w:t>
      </w:r>
      <w:r w:rsidR="00C9487D">
        <w:rPr>
          <w:rFonts w:ascii="Calibri" w:eastAsia="Times New Roman" w:hAnsi="Calibri" w:cs="Calibri"/>
          <w:color w:val="000000"/>
          <w:sz w:val="22"/>
          <w:szCs w:val="22"/>
          <w:lang w:eastAsia="nl-NL"/>
        </w:rPr>
        <w:t>[</w:t>
      </w:r>
      <w:r w:rsidR="00F56D15" w:rsidRPr="003C365E">
        <w:rPr>
          <w:rFonts w:ascii="Calibri" w:eastAsia="Times New Roman" w:hAnsi="Calibri" w:cs="Calibri"/>
          <w:color w:val="000000"/>
          <w:sz w:val="22"/>
          <w:szCs w:val="22"/>
          <w:highlight w:val="yellow"/>
          <w:lang w:eastAsia="nl-NL"/>
        </w:rPr>
        <w:t>en informatievaardigheden</w:t>
      </w:r>
      <w:r w:rsidR="00C9487D">
        <w:rPr>
          <w:rFonts w:ascii="Calibri" w:eastAsia="Times New Roman" w:hAnsi="Calibri" w:cs="Calibri"/>
          <w:color w:val="000000"/>
          <w:sz w:val="22"/>
          <w:szCs w:val="22"/>
          <w:lang w:eastAsia="nl-NL"/>
        </w:rPr>
        <w:t>]</w:t>
      </w:r>
      <w:r w:rsidR="00F56D15">
        <w:rPr>
          <w:rFonts w:ascii="Calibri" w:eastAsia="Times New Roman" w:hAnsi="Calibri" w:cs="Calibri"/>
          <w:color w:val="000000"/>
          <w:sz w:val="22"/>
          <w:szCs w:val="22"/>
          <w:lang w:eastAsia="nl-NL"/>
        </w:rPr>
        <w:t>, waar elk kind ca. 10-12 minuten mee bezig is. Welke vragen dat zijn, staat in bijlage 2. De groepsleerkracht ontvangt per mail de link naar de vragenlijsten voor de kinderen van de eigen groep.</w:t>
      </w:r>
    </w:p>
    <w:p w14:paraId="5739003C" w14:textId="3BDF0748" w:rsidR="00F56D15" w:rsidRDefault="00D871C8" w:rsidP="00F56D15">
      <w:pPr>
        <w:numPr>
          <w:ilvl w:val="0"/>
          <w:numId w:val="5"/>
        </w:numPr>
        <w:spacing w:before="100" w:beforeAutospacing="1" w:after="100" w:afterAutospacing="1"/>
        <w:contextualSpacing/>
        <w:rPr>
          <w:rFonts w:ascii="Calibri" w:eastAsia="Times New Roman" w:hAnsi="Calibri" w:cs="Calibri"/>
          <w:color w:val="000000"/>
          <w:sz w:val="22"/>
          <w:szCs w:val="22"/>
          <w:lang w:eastAsia="nl-NL"/>
        </w:rPr>
      </w:pPr>
      <w:r>
        <w:rPr>
          <w:rFonts w:ascii="Calibri" w:eastAsia="Times New Roman" w:hAnsi="Calibri" w:cs="Calibri"/>
          <w:color w:val="000000"/>
          <w:sz w:val="22"/>
          <w:szCs w:val="22"/>
          <w:lang w:eastAsia="nl-NL"/>
        </w:rPr>
        <w:t>E</w:t>
      </w:r>
      <w:r w:rsidR="00F56D15">
        <w:rPr>
          <w:rFonts w:ascii="Calibri" w:eastAsia="Times New Roman" w:hAnsi="Calibri" w:cs="Calibri"/>
          <w:color w:val="000000"/>
          <w:sz w:val="22"/>
          <w:szCs w:val="22"/>
          <w:lang w:eastAsia="nl-NL"/>
        </w:rPr>
        <w:t xml:space="preserve">en vragenlijst voor leerkrachten (van groep 1 t/m 8). </w:t>
      </w:r>
      <w:r w:rsidR="00CA1F1D">
        <w:rPr>
          <w:rFonts w:ascii="Calibri" w:eastAsia="Times New Roman" w:hAnsi="Calibri" w:cs="Calibri"/>
          <w:color w:val="000000"/>
          <w:sz w:val="22"/>
          <w:szCs w:val="22"/>
          <w:lang w:eastAsia="nl-NL"/>
        </w:rPr>
        <w:t xml:space="preserve">Deze vragenlijst kost ca </w:t>
      </w:r>
      <w:r w:rsidR="00F56D15">
        <w:rPr>
          <w:rFonts w:ascii="Calibri" w:eastAsia="Times New Roman" w:hAnsi="Calibri" w:cs="Calibri"/>
          <w:color w:val="000000"/>
          <w:sz w:val="22"/>
          <w:szCs w:val="22"/>
          <w:lang w:eastAsia="nl-NL"/>
        </w:rPr>
        <w:t>10 minuten</w:t>
      </w:r>
      <w:r w:rsidR="00CA1F1D">
        <w:rPr>
          <w:rFonts w:ascii="Calibri" w:eastAsia="Times New Roman" w:hAnsi="Calibri" w:cs="Calibri"/>
          <w:color w:val="000000"/>
          <w:sz w:val="22"/>
          <w:szCs w:val="22"/>
          <w:lang w:eastAsia="nl-NL"/>
        </w:rPr>
        <w:t xml:space="preserve"> tijd om in te vullen. </w:t>
      </w:r>
      <w:r w:rsidR="00F56D15">
        <w:rPr>
          <w:rFonts w:ascii="Calibri" w:eastAsia="Times New Roman" w:hAnsi="Calibri" w:cs="Calibri"/>
          <w:color w:val="000000"/>
          <w:sz w:val="22"/>
          <w:szCs w:val="22"/>
          <w:lang w:eastAsia="nl-NL"/>
        </w:rPr>
        <w:t xml:space="preserve"> </w:t>
      </w:r>
    </w:p>
    <w:p w14:paraId="40CAD52A" w14:textId="1F1872C5" w:rsidR="00F56D15" w:rsidRDefault="00D871C8" w:rsidP="00F56D15">
      <w:pPr>
        <w:numPr>
          <w:ilvl w:val="0"/>
          <w:numId w:val="5"/>
        </w:numPr>
        <w:spacing w:before="100" w:beforeAutospacing="1" w:after="100" w:afterAutospacing="1"/>
        <w:contextualSpacing/>
        <w:rPr>
          <w:rFonts w:ascii="Calibri" w:eastAsia="Times New Roman" w:hAnsi="Calibri" w:cs="Calibri"/>
          <w:color w:val="000000"/>
          <w:sz w:val="22"/>
          <w:szCs w:val="22"/>
          <w:lang w:eastAsia="nl-NL"/>
        </w:rPr>
      </w:pPr>
      <w:r>
        <w:rPr>
          <w:rFonts w:ascii="Calibri" w:eastAsia="Times New Roman" w:hAnsi="Calibri" w:cs="Calibri"/>
          <w:color w:val="000000"/>
          <w:sz w:val="22"/>
          <w:szCs w:val="22"/>
          <w:lang w:eastAsia="nl-NL"/>
        </w:rPr>
        <w:t>E</w:t>
      </w:r>
      <w:r w:rsidR="00F56D15">
        <w:rPr>
          <w:rFonts w:ascii="Calibri" w:eastAsia="Times New Roman" w:hAnsi="Calibri" w:cs="Calibri"/>
          <w:color w:val="000000"/>
          <w:sz w:val="22"/>
          <w:szCs w:val="22"/>
          <w:lang w:eastAsia="nl-NL"/>
        </w:rPr>
        <w:t xml:space="preserve">en vragenlijst over beleid voor de </w:t>
      </w:r>
      <w:r w:rsidR="00116841">
        <w:rPr>
          <w:rFonts w:ascii="Calibri" w:eastAsia="Times New Roman" w:hAnsi="Calibri" w:cs="Calibri"/>
          <w:color w:val="000000"/>
          <w:sz w:val="22"/>
          <w:szCs w:val="22"/>
          <w:lang w:eastAsia="nl-NL"/>
        </w:rPr>
        <w:t>leesmediaconsulent</w:t>
      </w:r>
      <w:r w:rsidR="00F56D15">
        <w:rPr>
          <w:rFonts w:ascii="Calibri" w:eastAsia="Times New Roman" w:hAnsi="Calibri" w:cs="Calibri"/>
          <w:color w:val="000000"/>
          <w:sz w:val="22"/>
          <w:szCs w:val="22"/>
          <w:lang w:eastAsia="nl-NL"/>
        </w:rPr>
        <w:t xml:space="preserve"> en leescoördinator/directie. </w:t>
      </w:r>
    </w:p>
    <w:p w14:paraId="40607E28" w14:textId="77777777" w:rsidR="00F56D15" w:rsidRDefault="00F56D15" w:rsidP="00F56D15">
      <w:pPr>
        <w:spacing w:before="100" w:beforeAutospacing="1" w:after="100" w:afterAutospacing="1"/>
        <w:contextualSpacing/>
        <w:rPr>
          <w:rFonts w:ascii="Calibri" w:hAnsi="Calibri" w:cs="Calibri"/>
          <w:color w:val="000000"/>
          <w:sz w:val="22"/>
          <w:szCs w:val="22"/>
          <w:lang w:eastAsia="nl-NL"/>
        </w:rPr>
      </w:pPr>
    </w:p>
    <w:p w14:paraId="50D48C76" w14:textId="2F05FACF" w:rsidR="00F56D15" w:rsidRDefault="00F56D15" w:rsidP="00F56D15">
      <w:pPr>
        <w:spacing w:before="100" w:beforeAutospacing="1" w:after="100" w:afterAutospacing="1"/>
        <w:contextualSpacing/>
        <w:rPr>
          <w:rFonts w:ascii="Calibri" w:hAnsi="Calibri" w:cs="Calibri"/>
          <w:color w:val="000000"/>
          <w:sz w:val="22"/>
          <w:szCs w:val="22"/>
          <w:lang w:eastAsia="nl-NL"/>
        </w:rPr>
      </w:pPr>
      <w:r>
        <w:rPr>
          <w:rFonts w:ascii="Calibri" w:hAnsi="Calibri" w:cs="Calibri"/>
          <w:color w:val="000000"/>
          <w:sz w:val="22"/>
          <w:szCs w:val="22"/>
          <w:lang w:eastAsia="nl-NL"/>
        </w:rPr>
        <w:t>Later deze week zullen jullie van</w:t>
      </w:r>
      <w:r w:rsidR="00330CB6">
        <w:rPr>
          <w:rFonts w:ascii="Calibri" w:hAnsi="Calibri" w:cs="Calibri"/>
          <w:color w:val="000000"/>
          <w:sz w:val="22"/>
          <w:szCs w:val="22"/>
          <w:lang w:eastAsia="nl-NL"/>
        </w:rPr>
        <w:t>uit het mailadres</w:t>
      </w:r>
      <w:r>
        <w:rPr>
          <w:rFonts w:ascii="Calibri" w:hAnsi="Calibri" w:cs="Calibri"/>
          <w:color w:val="000000"/>
          <w:sz w:val="22"/>
          <w:szCs w:val="22"/>
          <w:lang w:eastAsia="nl-NL"/>
        </w:rPr>
        <w:t xml:space="preserve"> Monitor </w:t>
      </w:r>
      <w:proofErr w:type="spellStart"/>
      <w:r>
        <w:rPr>
          <w:rFonts w:ascii="Calibri" w:hAnsi="Calibri" w:cs="Calibri"/>
          <w:color w:val="000000"/>
          <w:sz w:val="22"/>
          <w:szCs w:val="22"/>
          <w:lang w:eastAsia="nl-NL"/>
        </w:rPr>
        <w:t>dBos</w:t>
      </w:r>
      <w:proofErr w:type="spellEnd"/>
      <w:r>
        <w:rPr>
          <w:rFonts w:ascii="Calibri" w:hAnsi="Calibri" w:cs="Calibri"/>
          <w:color w:val="000000"/>
          <w:sz w:val="22"/>
          <w:szCs w:val="22"/>
          <w:lang w:eastAsia="nl-NL"/>
        </w:rPr>
        <w:t xml:space="preserve"> de links krijgen naar deze vragenlijsten, dus zowel voor jullie eigen vragenlijst als die voor de leerlingen. </w:t>
      </w:r>
      <w:r w:rsidR="00303D53">
        <w:rPr>
          <w:rFonts w:ascii="Calibri" w:hAnsi="Calibri" w:cs="Calibri"/>
          <w:color w:val="000000"/>
          <w:sz w:val="22"/>
          <w:szCs w:val="22"/>
          <w:lang w:eastAsia="nl-NL"/>
        </w:rPr>
        <w:t>In de mail krijg je</w:t>
      </w:r>
      <w:r w:rsidR="004E3665">
        <w:rPr>
          <w:rFonts w:ascii="Calibri" w:hAnsi="Calibri" w:cs="Calibri"/>
          <w:color w:val="000000"/>
          <w:sz w:val="22"/>
          <w:szCs w:val="22"/>
          <w:lang w:eastAsia="nl-NL"/>
        </w:rPr>
        <w:t xml:space="preserve"> de link voor leerlingen op </w:t>
      </w:r>
      <w:r w:rsidR="00496484">
        <w:rPr>
          <w:rFonts w:ascii="Calibri" w:hAnsi="Calibri" w:cs="Calibri"/>
          <w:color w:val="000000"/>
          <w:sz w:val="22"/>
          <w:szCs w:val="22"/>
          <w:lang w:eastAsia="nl-NL"/>
        </w:rPr>
        <w:t xml:space="preserve">twee </w:t>
      </w:r>
      <w:r w:rsidR="004E3665">
        <w:rPr>
          <w:rFonts w:ascii="Calibri" w:hAnsi="Calibri" w:cs="Calibri"/>
          <w:color w:val="000000"/>
          <w:sz w:val="22"/>
          <w:szCs w:val="22"/>
          <w:lang w:eastAsia="nl-NL"/>
        </w:rPr>
        <w:t>manieren</w:t>
      </w:r>
      <w:bookmarkStart w:id="0" w:name="_Hlk90383689"/>
      <w:r w:rsidR="00303D53">
        <w:rPr>
          <w:rFonts w:ascii="Calibri" w:hAnsi="Calibri" w:cs="Calibri"/>
          <w:color w:val="000000"/>
          <w:sz w:val="22"/>
          <w:szCs w:val="22"/>
          <w:lang w:eastAsia="nl-NL"/>
        </w:rPr>
        <w:t>.</w:t>
      </w:r>
      <w:r w:rsidR="004E3665">
        <w:rPr>
          <w:rFonts w:ascii="Calibri" w:hAnsi="Calibri" w:cs="Calibri"/>
          <w:color w:val="000000"/>
          <w:sz w:val="22"/>
          <w:szCs w:val="22"/>
          <w:lang w:eastAsia="nl-NL"/>
        </w:rPr>
        <w:t xml:space="preserve"> </w:t>
      </w:r>
      <w:r w:rsidR="00303D53">
        <w:rPr>
          <w:rFonts w:ascii="Calibri" w:hAnsi="Calibri" w:cs="Calibri"/>
          <w:color w:val="000000"/>
          <w:sz w:val="22"/>
          <w:szCs w:val="22"/>
          <w:lang w:eastAsia="nl-NL"/>
        </w:rPr>
        <w:t xml:space="preserve">Er staat </w:t>
      </w:r>
      <w:r w:rsidR="004E3665">
        <w:rPr>
          <w:rFonts w:ascii="Calibri" w:hAnsi="Calibri" w:cs="Calibri"/>
          <w:color w:val="000000"/>
          <w:sz w:val="22"/>
          <w:szCs w:val="22"/>
          <w:lang w:eastAsia="nl-NL"/>
        </w:rPr>
        <w:t>een directe link naar de vragenlijst</w:t>
      </w:r>
      <w:r w:rsidR="00496484">
        <w:rPr>
          <w:rFonts w:ascii="Calibri" w:hAnsi="Calibri" w:cs="Calibri"/>
          <w:color w:val="000000"/>
          <w:sz w:val="22"/>
          <w:szCs w:val="22"/>
          <w:lang w:eastAsia="nl-NL"/>
        </w:rPr>
        <w:t>,</w:t>
      </w:r>
      <w:r w:rsidR="004E3665">
        <w:rPr>
          <w:rFonts w:ascii="Calibri" w:hAnsi="Calibri" w:cs="Calibri"/>
          <w:color w:val="000000"/>
          <w:sz w:val="22"/>
          <w:szCs w:val="22"/>
          <w:lang w:eastAsia="nl-NL"/>
        </w:rPr>
        <w:t xml:space="preserve"> die je bijvoorbeeld als snelkoppeling </w:t>
      </w:r>
      <w:r w:rsidR="00303D53">
        <w:rPr>
          <w:rFonts w:ascii="Calibri" w:hAnsi="Calibri" w:cs="Calibri"/>
          <w:color w:val="000000"/>
          <w:sz w:val="22"/>
          <w:szCs w:val="22"/>
          <w:lang w:eastAsia="nl-NL"/>
        </w:rPr>
        <w:t xml:space="preserve">op de </w:t>
      </w:r>
      <w:proofErr w:type="spellStart"/>
      <w:r w:rsidR="00303D53">
        <w:rPr>
          <w:rFonts w:ascii="Calibri" w:hAnsi="Calibri" w:cs="Calibri"/>
          <w:color w:val="000000"/>
          <w:sz w:val="22"/>
          <w:szCs w:val="22"/>
          <w:lang w:eastAsia="nl-NL"/>
        </w:rPr>
        <w:t>leerlingcomputers</w:t>
      </w:r>
      <w:proofErr w:type="spellEnd"/>
      <w:r w:rsidR="009B2015">
        <w:rPr>
          <w:rFonts w:ascii="Calibri" w:hAnsi="Calibri" w:cs="Calibri"/>
          <w:color w:val="000000"/>
          <w:sz w:val="22"/>
          <w:szCs w:val="22"/>
          <w:lang w:eastAsia="nl-NL"/>
        </w:rPr>
        <w:t xml:space="preserve"> kunt</w:t>
      </w:r>
      <w:r w:rsidR="00303D53">
        <w:rPr>
          <w:rFonts w:ascii="Calibri" w:hAnsi="Calibri" w:cs="Calibri"/>
          <w:color w:val="000000"/>
          <w:sz w:val="22"/>
          <w:szCs w:val="22"/>
          <w:lang w:eastAsia="nl-NL"/>
        </w:rPr>
        <w:t xml:space="preserve"> zetten.</w:t>
      </w:r>
      <w:r w:rsidR="009B2015">
        <w:rPr>
          <w:rFonts w:ascii="Calibri" w:hAnsi="Calibri" w:cs="Calibri"/>
          <w:color w:val="000000"/>
          <w:sz w:val="22"/>
          <w:szCs w:val="22"/>
          <w:lang w:eastAsia="nl-NL"/>
        </w:rPr>
        <w:t xml:space="preserve"> De tweede manier is een link naar een QR-code, die je bijvoorbeeld op het digibord kunt laten zien</w:t>
      </w:r>
      <w:r w:rsidR="00A574A3">
        <w:rPr>
          <w:rFonts w:ascii="Calibri" w:hAnsi="Calibri" w:cs="Calibri"/>
          <w:color w:val="000000"/>
          <w:sz w:val="22"/>
          <w:szCs w:val="22"/>
          <w:lang w:eastAsia="nl-NL"/>
        </w:rPr>
        <w:t xml:space="preserve"> (of kunt uitprinten). Als leerlingen deze scannen met hun mobiel of tablet, </w:t>
      </w:r>
      <w:r w:rsidR="000E1396">
        <w:rPr>
          <w:rFonts w:ascii="Calibri" w:hAnsi="Calibri" w:cs="Calibri"/>
          <w:color w:val="000000"/>
          <w:sz w:val="22"/>
          <w:szCs w:val="22"/>
          <w:lang w:eastAsia="nl-NL"/>
        </w:rPr>
        <w:t xml:space="preserve">opent </w:t>
      </w:r>
      <w:r w:rsidR="00A574A3">
        <w:rPr>
          <w:rFonts w:ascii="Calibri" w:hAnsi="Calibri" w:cs="Calibri"/>
          <w:color w:val="000000"/>
          <w:sz w:val="22"/>
          <w:szCs w:val="22"/>
          <w:lang w:eastAsia="nl-NL"/>
        </w:rPr>
        <w:t>de vragenlijst</w:t>
      </w:r>
      <w:r w:rsidR="000E1396">
        <w:rPr>
          <w:rFonts w:ascii="Calibri" w:hAnsi="Calibri" w:cs="Calibri"/>
          <w:color w:val="000000"/>
          <w:sz w:val="22"/>
          <w:szCs w:val="22"/>
          <w:lang w:eastAsia="nl-NL"/>
        </w:rPr>
        <w:t xml:space="preserve"> daar meteen. </w:t>
      </w:r>
      <w:r w:rsidR="00A574A3">
        <w:rPr>
          <w:rFonts w:ascii="Calibri" w:hAnsi="Calibri" w:cs="Calibri"/>
          <w:color w:val="000000"/>
          <w:sz w:val="22"/>
          <w:szCs w:val="22"/>
          <w:lang w:eastAsia="nl-NL"/>
        </w:rPr>
        <w:t xml:space="preserve">  </w:t>
      </w:r>
    </w:p>
    <w:p w14:paraId="051D7319" w14:textId="1F8E1577" w:rsidR="00F56D15" w:rsidRDefault="00496484" w:rsidP="00F56D15">
      <w:pPr>
        <w:spacing w:before="100" w:beforeAutospacing="1" w:after="100" w:afterAutospacing="1"/>
        <w:contextualSpacing/>
        <w:rPr>
          <w:rFonts w:ascii="Calibri" w:hAnsi="Calibri" w:cs="Calibri"/>
          <w:color w:val="000000"/>
          <w:sz w:val="22"/>
          <w:szCs w:val="22"/>
          <w:lang w:eastAsia="nl-NL"/>
        </w:rPr>
      </w:pPr>
      <w:r>
        <w:rPr>
          <w:rFonts w:ascii="Calibri" w:hAnsi="Calibri" w:cs="Calibri"/>
          <w:color w:val="000000"/>
          <w:sz w:val="22"/>
          <w:szCs w:val="22"/>
          <w:lang w:eastAsia="nl-NL"/>
        </w:rPr>
        <w:t xml:space="preserve">NB: </w:t>
      </w:r>
      <w:r w:rsidR="00F56D15">
        <w:rPr>
          <w:rFonts w:ascii="Calibri" w:hAnsi="Calibri" w:cs="Calibri"/>
          <w:color w:val="000000"/>
          <w:sz w:val="22"/>
          <w:szCs w:val="22"/>
          <w:lang w:eastAsia="nl-NL"/>
        </w:rPr>
        <w:t>De link</w:t>
      </w:r>
      <w:r w:rsidR="00A574A3">
        <w:rPr>
          <w:rFonts w:ascii="Calibri" w:hAnsi="Calibri" w:cs="Calibri"/>
          <w:color w:val="000000"/>
          <w:sz w:val="22"/>
          <w:szCs w:val="22"/>
          <w:lang w:eastAsia="nl-NL"/>
        </w:rPr>
        <w:t xml:space="preserve"> is </w:t>
      </w:r>
      <w:r w:rsidR="00F56D15">
        <w:rPr>
          <w:rFonts w:ascii="Calibri" w:hAnsi="Calibri" w:cs="Calibri"/>
          <w:color w:val="000000"/>
          <w:sz w:val="22"/>
          <w:szCs w:val="22"/>
          <w:lang w:eastAsia="nl-NL"/>
        </w:rPr>
        <w:t xml:space="preserve">per groep verschillend en </w:t>
      </w:r>
      <w:r>
        <w:rPr>
          <w:rFonts w:ascii="Calibri" w:hAnsi="Calibri" w:cs="Calibri"/>
          <w:color w:val="000000"/>
          <w:sz w:val="22"/>
          <w:szCs w:val="22"/>
          <w:lang w:eastAsia="nl-NL"/>
        </w:rPr>
        <w:t xml:space="preserve">is </w:t>
      </w:r>
      <w:r w:rsidR="00F56D15">
        <w:rPr>
          <w:rFonts w:ascii="Calibri" w:hAnsi="Calibri" w:cs="Calibri"/>
          <w:color w:val="000000"/>
          <w:sz w:val="22"/>
          <w:szCs w:val="22"/>
          <w:lang w:eastAsia="nl-NL"/>
        </w:rPr>
        <w:t>dus niet onderling uitwisselbaar</w:t>
      </w:r>
      <w:r>
        <w:rPr>
          <w:rFonts w:ascii="Calibri" w:hAnsi="Calibri" w:cs="Calibri"/>
          <w:color w:val="000000"/>
          <w:sz w:val="22"/>
          <w:szCs w:val="22"/>
          <w:lang w:eastAsia="nl-NL"/>
        </w:rPr>
        <w:t>. D</w:t>
      </w:r>
      <w:r w:rsidR="00A574A3">
        <w:rPr>
          <w:rFonts w:ascii="Calibri" w:hAnsi="Calibri" w:cs="Calibri"/>
          <w:color w:val="000000"/>
          <w:sz w:val="22"/>
          <w:szCs w:val="22"/>
          <w:lang w:eastAsia="nl-NL"/>
        </w:rPr>
        <w:t>it geldt ook voor de QR-code!</w:t>
      </w:r>
    </w:p>
    <w:bookmarkEnd w:id="0"/>
    <w:p w14:paraId="55D52C98" w14:textId="4DEA8D86" w:rsidR="00F56D15" w:rsidRDefault="00F56D15" w:rsidP="00F56D15">
      <w:pPr>
        <w:spacing w:before="100" w:beforeAutospacing="1" w:after="100" w:afterAutospacing="1"/>
        <w:contextualSpacing/>
        <w:rPr>
          <w:rFonts w:ascii="Calibri" w:hAnsi="Calibri" w:cs="Calibri"/>
          <w:color w:val="000000"/>
          <w:sz w:val="22"/>
          <w:szCs w:val="22"/>
          <w:lang w:eastAsia="nl-NL"/>
        </w:rPr>
      </w:pPr>
    </w:p>
    <w:p w14:paraId="6E1CAAFE" w14:textId="0BFA594E" w:rsidR="00F56D15" w:rsidRDefault="00F56D15" w:rsidP="00F56D15">
      <w:pPr>
        <w:spacing w:before="100" w:beforeAutospacing="1" w:after="100" w:afterAutospacing="1"/>
        <w:contextualSpacing/>
        <w:rPr>
          <w:rFonts w:ascii="Calibri" w:hAnsi="Calibri" w:cs="Calibri"/>
          <w:color w:val="000000"/>
          <w:sz w:val="22"/>
          <w:szCs w:val="22"/>
          <w:lang w:eastAsia="nl-NL"/>
        </w:rPr>
      </w:pPr>
      <w:r>
        <w:rPr>
          <w:rFonts w:ascii="Calibri" w:hAnsi="Calibri" w:cs="Calibri"/>
          <w:color w:val="000000"/>
          <w:sz w:val="22"/>
          <w:szCs w:val="22"/>
          <w:lang w:eastAsia="nl-NL"/>
        </w:rPr>
        <w:t xml:space="preserve">Zoals in de uitleg </w:t>
      </w:r>
      <w:r w:rsidR="00DA0CC3">
        <w:rPr>
          <w:rFonts w:ascii="Calibri" w:hAnsi="Calibri" w:cs="Calibri"/>
          <w:color w:val="000000"/>
          <w:sz w:val="22"/>
          <w:szCs w:val="22"/>
          <w:lang w:eastAsia="nl-NL"/>
        </w:rPr>
        <w:t>in de bijlage</w:t>
      </w:r>
      <w:r w:rsidR="007B655F">
        <w:rPr>
          <w:rFonts w:ascii="Calibri" w:hAnsi="Calibri" w:cs="Calibri"/>
          <w:color w:val="000000"/>
          <w:sz w:val="22"/>
          <w:szCs w:val="22"/>
          <w:lang w:eastAsia="nl-NL"/>
        </w:rPr>
        <w:t xml:space="preserve"> 1</w:t>
      </w:r>
      <w:r w:rsidR="00DA0CC3">
        <w:rPr>
          <w:rFonts w:ascii="Calibri" w:hAnsi="Calibri" w:cs="Calibri"/>
          <w:color w:val="000000"/>
          <w:sz w:val="22"/>
          <w:szCs w:val="22"/>
          <w:lang w:eastAsia="nl-NL"/>
        </w:rPr>
        <w:t xml:space="preserve"> </w:t>
      </w:r>
      <w:r>
        <w:rPr>
          <w:rFonts w:ascii="Calibri" w:hAnsi="Calibri" w:cs="Calibri"/>
          <w:color w:val="000000"/>
          <w:sz w:val="22"/>
          <w:szCs w:val="22"/>
          <w:lang w:eastAsia="nl-NL"/>
        </w:rPr>
        <w:t>staat, krijg je a</w:t>
      </w:r>
      <w:r>
        <w:rPr>
          <w:rFonts w:ascii="Calibri" w:hAnsi="Calibri" w:cs="Calibri"/>
          <w:sz w:val="22"/>
          <w:szCs w:val="22"/>
        </w:rPr>
        <w:t xml:space="preserve">ls je een </w:t>
      </w:r>
      <w:r>
        <w:rPr>
          <w:rFonts w:ascii="Calibri" w:hAnsi="Calibri" w:cs="Calibri"/>
          <w:b/>
          <w:bCs/>
          <w:sz w:val="22"/>
          <w:szCs w:val="22"/>
        </w:rPr>
        <w:t>combinatiegroep</w:t>
      </w:r>
      <w:r>
        <w:rPr>
          <w:rFonts w:ascii="Calibri" w:hAnsi="Calibri" w:cs="Calibri"/>
          <w:sz w:val="22"/>
          <w:szCs w:val="22"/>
        </w:rPr>
        <w:t xml:space="preserve"> hebt</w:t>
      </w:r>
      <w:r w:rsidR="00D871C8">
        <w:rPr>
          <w:rFonts w:ascii="Calibri" w:hAnsi="Calibri" w:cs="Calibri"/>
          <w:sz w:val="22"/>
          <w:szCs w:val="22"/>
        </w:rPr>
        <w:t xml:space="preserve"> </w:t>
      </w:r>
      <w:r w:rsidR="00D871C8">
        <w:rPr>
          <w:rFonts w:ascii="Calibri" w:hAnsi="Calibri" w:cs="Calibri"/>
          <w:b/>
          <w:sz w:val="22"/>
          <w:szCs w:val="22"/>
        </w:rPr>
        <w:t>twee keer</w:t>
      </w:r>
      <w:r w:rsidR="00D871C8">
        <w:rPr>
          <w:rFonts w:ascii="Calibri" w:hAnsi="Calibri" w:cs="Calibri"/>
          <w:sz w:val="22"/>
          <w:szCs w:val="22"/>
        </w:rPr>
        <w:t xml:space="preserve"> een link toegestuurd</w:t>
      </w:r>
      <w:r>
        <w:rPr>
          <w:rFonts w:ascii="Calibri" w:hAnsi="Calibri" w:cs="Calibri"/>
          <w:sz w:val="22"/>
          <w:szCs w:val="22"/>
        </w:rPr>
        <w:t xml:space="preserve">, voor beide groepen apart. Dit </w:t>
      </w:r>
      <w:r w:rsidR="00D871C8">
        <w:rPr>
          <w:rFonts w:ascii="Calibri" w:hAnsi="Calibri" w:cs="Calibri"/>
          <w:sz w:val="22"/>
          <w:szCs w:val="22"/>
        </w:rPr>
        <w:t>is nodig</w:t>
      </w:r>
      <w:r>
        <w:rPr>
          <w:rFonts w:ascii="Calibri" w:hAnsi="Calibri" w:cs="Calibri"/>
          <w:sz w:val="22"/>
          <w:szCs w:val="22"/>
        </w:rPr>
        <w:t xml:space="preserve"> om de resultaten </w:t>
      </w:r>
      <w:r w:rsidR="00B27F57">
        <w:rPr>
          <w:rFonts w:ascii="Calibri" w:hAnsi="Calibri" w:cs="Calibri"/>
          <w:sz w:val="22"/>
          <w:szCs w:val="22"/>
        </w:rPr>
        <w:t xml:space="preserve">per </w:t>
      </w:r>
      <w:r w:rsidR="00013497">
        <w:rPr>
          <w:rFonts w:ascii="Calibri" w:hAnsi="Calibri" w:cs="Calibri"/>
          <w:sz w:val="22"/>
          <w:szCs w:val="22"/>
        </w:rPr>
        <w:t xml:space="preserve">leerjaar </w:t>
      </w:r>
      <w:r>
        <w:rPr>
          <w:rFonts w:ascii="Calibri" w:hAnsi="Calibri" w:cs="Calibri"/>
          <w:sz w:val="22"/>
          <w:szCs w:val="22"/>
        </w:rPr>
        <w:t xml:space="preserve">te kunnen </w:t>
      </w:r>
      <w:r w:rsidR="00B27F57">
        <w:rPr>
          <w:rFonts w:ascii="Calibri" w:hAnsi="Calibri" w:cs="Calibri"/>
          <w:sz w:val="22"/>
          <w:szCs w:val="22"/>
        </w:rPr>
        <w:t xml:space="preserve">tonen en </w:t>
      </w:r>
      <w:r w:rsidR="00B27F57" w:rsidRPr="00946521">
        <w:rPr>
          <w:rFonts w:ascii="Calibri" w:hAnsi="Calibri" w:cs="Calibri"/>
          <w:sz w:val="22"/>
          <w:szCs w:val="22"/>
        </w:rPr>
        <w:t>daar</w:t>
      </w:r>
      <w:r w:rsidR="00946521">
        <w:rPr>
          <w:rFonts w:ascii="Calibri" w:hAnsi="Calibri" w:cs="Calibri"/>
          <w:sz w:val="22"/>
          <w:szCs w:val="22"/>
        </w:rPr>
        <w:t>mee</w:t>
      </w:r>
      <w:r w:rsidR="00B27F57" w:rsidRPr="00946521">
        <w:rPr>
          <w:rFonts w:ascii="Calibri" w:hAnsi="Calibri" w:cs="Calibri"/>
          <w:sz w:val="22"/>
          <w:szCs w:val="22"/>
        </w:rPr>
        <w:t xml:space="preserve"> </w:t>
      </w:r>
      <w:r w:rsidR="00013497" w:rsidRPr="00946521">
        <w:rPr>
          <w:rFonts w:ascii="Calibri" w:hAnsi="Calibri" w:cs="Calibri"/>
          <w:sz w:val="22"/>
          <w:szCs w:val="22"/>
        </w:rPr>
        <w:t xml:space="preserve">zijn de resultaten </w:t>
      </w:r>
      <w:r w:rsidR="00B27F57" w:rsidRPr="00946521">
        <w:rPr>
          <w:rFonts w:ascii="Calibri" w:hAnsi="Calibri" w:cs="Calibri"/>
          <w:sz w:val="22"/>
          <w:szCs w:val="22"/>
        </w:rPr>
        <w:t>te</w:t>
      </w:r>
      <w:r w:rsidR="00B27F57">
        <w:rPr>
          <w:rFonts w:ascii="Calibri" w:hAnsi="Calibri" w:cs="Calibri"/>
          <w:sz w:val="22"/>
          <w:szCs w:val="22"/>
        </w:rPr>
        <w:t xml:space="preserve"> vergelijken </w:t>
      </w:r>
      <w:r>
        <w:rPr>
          <w:rFonts w:ascii="Calibri" w:hAnsi="Calibri" w:cs="Calibri"/>
          <w:sz w:val="22"/>
          <w:szCs w:val="22"/>
        </w:rPr>
        <w:t>met de landelijke database</w:t>
      </w:r>
      <w:r w:rsidR="00D871C8">
        <w:rPr>
          <w:rFonts w:ascii="Calibri" w:hAnsi="Calibri" w:cs="Calibri"/>
          <w:sz w:val="22"/>
          <w:szCs w:val="22"/>
        </w:rPr>
        <w:t>.</w:t>
      </w:r>
    </w:p>
    <w:p w14:paraId="5CD8C211" w14:textId="77777777" w:rsidR="00F56D15" w:rsidRDefault="00F56D15" w:rsidP="00F56D15">
      <w:pPr>
        <w:rPr>
          <w:rFonts w:ascii="Calibri" w:hAnsi="Calibri" w:cs="Calibri"/>
          <w:color w:val="000000"/>
          <w:sz w:val="22"/>
          <w:szCs w:val="22"/>
          <w:lang w:eastAsia="nl-NL"/>
        </w:rPr>
      </w:pPr>
    </w:p>
    <w:p w14:paraId="0299E052" w14:textId="3FD85ECA" w:rsidR="00F56D15" w:rsidRDefault="00F56D15" w:rsidP="00F56D15">
      <w:pPr>
        <w:rPr>
          <w:rFonts w:ascii="Calibri" w:hAnsi="Calibri" w:cs="Calibri"/>
          <w:color w:val="000000"/>
          <w:sz w:val="22"/>
          <w:szCs w:val="22"/>
          <w:lang w:eastAsia="nl-NL"/>
        </w:rPr>
      </w:pPr>
      <w:r>
        <w:rPr>
          <w:rFonts w:ascii="Calibri" w:hAnsi="Calibri" w:cs="Calibri"/>
          <w:color w:val="000000"/>
          <w:sz w:val="22"/>
          <w:szCs w:val="22"/>
          <w:lang w:eastAsia="nl-NL"/>
        </w:rPr>
        <w:t xml:space="preserve">De vragenlijsten moeten </w:t>
      </w:r>
      <w:r>
        <w:rPr>
          <w:rFonts w:ascii="Calibri" w:hAnsi="Calibri" w:cs="Calibri"/>
          <w:b/>
          <w:bCs/>
          <w:sz w:val="22"/>
          <w:szCs w:val="22"/>
        </w:rPr>
        <w:t>uiterlijk [</w:t>
      </w:r>
      <w:r w:rsidR="004E227E">
        <w:rPr>
          <w:rFonts w:ascii="Calibri" w:hAnsi="Calibri" w:cs="Calibri"/>
          <w:b/>
          <w:bCs/>
          <w:sz w:val="22"/>
          <w:szCs w:val="22"/>
          <w:highlight w:val="yellow"/>
        </w:rPr>
        <w:t>17</w:t>
      </w:r>
      <w:ins w:id="1" w:author="Renske Jongejan" w:date="2024-06-20T15:53:00Z" w16du:dateUtc="2024-06-20T13:53:00Z">
        <w:r w:rsidR="004E227E" w:rsidRPr="00013497">
          <w:rPr>
            <w:rFonts w:ascii="Calibri" w:hAnsi="Calibri" w:cs="Calibri"/>
            <w:b/>
            <w:bCs/>
            <w:sz w:val="22"/>
            <w:szCs w:val="22"/>
            <w:highlight w:val="yellow"/>
          </w:rPr>
          <w:t xml:space="preserve"> </w:t>
        </w:r>
      </w:ins>
      <w:r w:rsidRPr="00013497">
        <w:rPr>
          <w:rFonts w:ascii="Calibri" w:hAnsi="Calibri" w:cs="Calibri"/>
          <w:b/>
          <w:bCs/>
          <w:sz w:val="22"/>
          <w:szCs w:val="22"/>
          <w:highlight w:val="yellow"/>
        </w:rPr>
        <w:t>januari</w:t>
      </w:r>
      <w:r>
        <w:rPr>
          <w:rFonts w:ascii="Calibri" w:hAnsi="Calibri" w:cs="Calibri"/>
          <w:b/>
          <w:bCs/>
          <w:sz w:val="22"/>
          <w:szCs w:val="22"/>
        </w:rPr>
        <w:t>]</w:t>
      </w:r>
      <w:r>
        <w:rPr>
          <w:rFonts w:ascii="Calibri" w:hAnsi="Calibri" w:cs="Calibri"/>
          <w:color w:val="000000"/>
          <w:sz w:val="22"/>
          <w:szCs w:val="22"/>
          <w:lang w:eastAsia="nl-NL"/>
        </w:rPr>
        <w:t xml:space="preserve"> door </w:t>
      </w:r>
      <w:r>
        <w:rPr>
          <w:rFonts w:ascii="Calibri" w:hAnsi="Calibri" w:cs="Calibri"/>
          <w:b/>
          <w:bCs/>
          <w:color w:val="000000"/>
          <w:sz w:val="22"/>
          <w:szCs w:val="22"/>
          <w:lang w:eastAsia="nl-NL"/>
        </w:rPr>
        <w:t>iedereen</w:t>
      </w:r>
      <w:r>
        <w:rPr>
          <w:rFonts w:ascii="Calibri" w:hAnsi="Calibri" w:cs="Calibri"/>
          <w:color w:val="000000"/>
          <w:sz w:val="22"/>
          <w:szCs w:val="22"/>
          <w:lang w:eastAsia="nl-NL"/>
        </w:rPr>
        <w:t xml:space="preserve"> zijn ingevuld, daarna sluit de monitor.  </w:t>
      </w:r>
    </w:p>
    <w:p w14:paraId="643F4A9B" w14:textId="77777777" w:rsidR="00F56D15" w:rsidRDefault="00F56D15" w:rsidP="00F56D15">
      <w:pPr>
        <w:rPr>
          <w:rFonts w:ascii="Calibri" w:hAnsi="Calibri" w:cs="Calibri"/>
          <w:color w:val="000000"/>
          <w:sz w:val="22"/>
          <w:szCs w:val="22"/>
          <w:lang w:eastAsia="nl-NL"/>
        </w:rPr>
      </w:pPr>
      <w:r>
        <w:rPr>
          <w:rFonts w:ascii="Calibri" w:hAnsi="Calibri" w:cs="Calibri"/>
          <w:color w:val="000000"/>
          <w:sz w:val="22"/>
          <w:szCs w:val="22"/>
          <w:lang w:eastAsia="nl-NL"/>
        </w:rPr>
        <w:t xml:space="preserve">Ik vertrouw erop dat dat goed zal lukken. </w:t>
      </w:r>
    </w:p>
    <w:p w14:paraId="6B1E0B94" w14:textId="77777777" w:rsidR="00F56D15" w:rsidRDefault="00F56D15" w:rsidP="00F56D15">
      <w:pPr>
        <w:rPr>
          <w:rFonts w:ascii="Calibri" w:hAnsi="Calibri" w:cs="Calibri"/>
          <w:color w:val="000000"/>
          <w:sz w:val="22"/>
          <w:szCs w:val="22"/>
        </w:rPr>
      </w:pPr>
    </w:p>
    <w:p w14:paraId="7AAF137D" w14:textId="77777777" w:rsidR="00F56D15" w:rsidRDefault="00F56D15" w:rsidP="00F56D15">
      <w:pPr>
        <w:rPr>
          <w:rFonts w:ascii="Calibri" w:hAnsi="Calibri" w:cs="Calibri"/>
          <w:color w:val="000000"/>
          <w:sz w:val="22"/>
          <w:szCs w:val="22"/>
          <w:lang w:eastAsia="nl-NL"/>
        </w:rPr>
      </w:pPr>
      <w:r>
        <w:rPr>
          <w:rFonts w:ascii="Calibri" w:hAnsi="Calibri" w:cs="Calibri"/>
          <w:color w:val="000000"/>
          <w:sz w:val="22"/>
          <w:szCs w:val="22"/>
          <w:lang w:eastAsia="nl-NL"/>
        </w:rPr>
        <w:t xml:space="preserve">Ik hoop jullie hiermee voldoende op de hoogte te hebben gesteld. Bij vragen kunnen jullie mij uiteraard bellen of mailen, mijn gegevens staan hieronder. </w:t>
      </w:r>
    </w:p>
    <w:p w14:paraId="298BA3D0" w14:textId="77777777" w:rsidR="00F56D15" w:rsidRDefault="00F56D15" w:rsidP="00F56D15">
      <w:pPr>
        <w:rPr>
          <w:rFonts w:ascii="Calibri" w:hAnsi="Calibri" w:cs="Calibri"/>
          <w:color w:val="000000"/>
          <w:sz w:val="22"/>
          <w:szCs w:val="22"/>
          <w:lang w:eastAsia="nl-NL"/>
        </w:rPr>
      </w:pPr>
    </w:p>
    <w:p w14:paraId="4F094CD9" w14:textId="5A3B56FC" w:rsidR="00F56D15" w:rsidRDefault="00F56D15">
      <w:pPr>
        <w:rPr>
          <w:rFonts w:asciiTheme="minorHAnsi" w:eastAsia="Times New Roman" w:hAnsiTheme="minorHAnsi"/>
          <w:b/>
          <w:sz w:val="24"/>
          <w:szCs w:val="24"/>
        </w:rPr>
      </w:pPr>
      <w:r>
        <w:rPr>
          <w:rFonts w:ascii="Calibri" w:hAnsi="Calibri" w:cs="Calibri"/>
          <w:color w:val="000000"/>
          <w:sz w:val="22"/>
          <w:szCs w:val="22"/>
        </w:rPr>
        <w:t>Met vriendelijke groet,</w:t>
      </w:r>
      <w:r>
        <w:rPr>
          <w:rFonts w:asciiTheme="minorHAnsi" w:eastAsia="Times New Roman" w:hAnsiTheme="minorHAnsi"/>
          <w:b/>
          <w:sz w:val="24"/>
          <w:szCs w:val="24"/>
        </w:rPr>
        <w:br w:type="page"/>
      </w:r>
    </w:p>
    <w:p w14:paraId="6AA3BB97" w14:textId="06644074" w:rsidR="006277B7" w:rsidRPr="005A3F5B" w:rsidRDefault="004213C2" w:rsidP="006277B7">
      <w:r>
        <w:rPr>
          <w:rFonts w:asciiTheme="minorHAnsi" w:eastAsia="Times New Roman" w:hAnsiTheme="minorHAnsi"/>
          <w:b/>
          <w:sz w:val="24"/>
          <w:szCs w:val="24"/>
        </w:rPr>
        <w:lastRenderedPageBreak/>
        <w:t xml:space="preserve">BIJLAGE 1. </w:t>
      </w:r>
      <w:r w:rsidR="006277B7" w:rsidRPr="006277B7">
        <w:rPr>
          <w:rFonts w:asciiTheme="minorHAnsi" w:eastAsia="Times New Roman" w:hAnsiTheme="minorHAnsi"/>
          <w:b/>
          <w:sz w:val="24"/>
          <w:szCs w:val="24"/>
        </w:rPr>
        <w:t xml:space="preserve">UITLEG </w:t>
      </w:r>
      <w:r w:rsidR="005A3F5B">
        <w:rPr>
          <w:rFonts w:asciiTheme="minorHAnsi" w:eastAsia="Times New Roman" w:hAnsiTheme="minorHAnsi"/>
          <w:b/>
          <w:sz w:val="24"/>
          <w:szCs w:val="24"/>
        </w:rPr>
        <w:t xml:space="preserve">OVER INVULLEN </w:t>
      </w:r>
      <w:r w:rsidR="006277B7" w:rsidRPr="006277B7">
        <w:rPr>
          <w:rFonts w:asciiTheme="minorHAnsi" w:eastAsia="Times New Roman" w:hAnsiTheme="minorHAnsi"/>
          <w:b/>
          <w:sz w:val="24"/>
          <w:szCs w:val="24"/>
        </w:rPr>
        <w:t xml:space="preserve">MONITOR </w:t>
      </w:r>
      <w:r w:rsidR="00104610">
        <w:rPr>
          <w:rFonts w:asciiTheme="minorHAnsi" w:eastAsia="Times New Roman" w:hAnsiTheme="minorHAnsi"/>
          <w:b/>
          <w:sz w:val="24"/>
          <w:szCs w:val="24"/>
        </w:rPr>
        <w:t>VOOR LEERKRACHTEN</w:t>
      </w:r>
    </w:p>
    <w:p w14:paraId="6AA3BB98" w14:textId="77777777" w:rsidR="006277B7" w:rsidRPr="006277B7" w:rsidRDefault="006277B7" w:rsidP="006277B7">
      <w:pPr>
        <w:rPr>
          <w:rFonts w:asciiTheme="minorHAnsi" w:eastAsia="Times New Roman" w:hAnsiTheme="minorHAnsi"/>
          <w:sz w:val="24"/>
          <w:szCs w:val="24"/>
        </w:rPr>
      </w:pPr>
    </w:p>
    <w:p w14:paraId="6AA3BB99" w14:textId="4D1C4778" w:rsidR="006277B7" w:rsidRPr="006277B7" w:rsidRDefault="00D871C8" w:rsidP="006277B7">
      <w:pPr>
        <w:rPr>
          <w:rFonts w:asciiTheme="minorHAnsi" w:eastAsia="Times New Roman" w:hAnsiTheme="minorHAnsi"/>
          <w:sz w:val="24"/>
          <w:szCs w:val="24"/>
        </w:rPr>
      </w:pPr>
      <w:r>
        <w:rPr>
          <w:rFonts w:asciiTheme="minorHAnsi" w:eastAsia="Times New Roman" w:hAnsiTheme="minorHAnsi"/>
          <w:sz w:val="24"/>
          <w:szCs w:val="24"/>
        </w:rPr>
        <w:t>Je ontvangt via de mail e</w:t>
      </w:r>
      <w:r w:rsidR="006277B7" w:rsidRPr="006277B7">
        <w:rPr>
          <w:rFonts w:asciiTheme="minorHAnsi" w:eastAsia="Times New Roman" w:hAnsiTheme="minorHAnsi"/>
          <w:sz w:val="24"/>
          <w:szCs w:val="24"/>
        </w:rPr>
        <w:t xml:space="preserve">en link naar de vragenlijsten, zowel die van jezelf als die van de leerlingen. </w:t>
      </w:r>
    </w:p>
    <w:p w14:paraId="6AA3BB9A" w14:textId="77777777" w:rsidR="006277B7" w:rsidRPr="006277B7" w:rsidRDefault="006277B7" w:rsidP="006277B7">
      <w:pPr>
        <w:rPr>
          <w:rFonts w:asciiTheme="minorHAnsi" w:eastAsia="Times New Roman" w:hAnsiTheme="minorHAnsi"/>
          <w:sz w:val="24"/>
          <w:szCs w:val="24"/>
        </w:rPr>
      </w:pPr>
    </w:p>
    <w:p w14:paraId="6AA3BB9B" w14:textId="50EEB004" w:rsidR="006277B7" w:rsidRPr="006277B7" w:rsidRDefault="006277B7" w:rsidP="006277B7">
      <w:pPr>
        <w:rPr>
          <w:rFonts w:asciiTheme="minorHAnsi" w:hAnsiTheme="minorHAnsi"/>
          <w:sz w:val="24"/>
          <w:szCs w:val="24"/>
          <w:u w:val="single"/>
        </w:rPr>
      </w:pPr>
      <w:r w:rsidRPr="006277B7">
        <w:rPr>
          <w:rFonts w:asciiTheme="minorHAnsi" w:hAnsiTheme="minorHAnsi"/>
          <w:sz w:val="24"/>
          <w:szCs w:val="24"/>
          <w:u w:val="single"/>
        </w:rPr>
        <w:t xml:space="preserve">Invullen van de leerkrachtenvragenlijst: </w:t>
      </w:r>
      <w:r w:rsidR="00D871C8">
        <w:rPr>
          <w:rFonts w:asciiTheme="minorHAnsi" w:hAnsiTheme="minorHAnsi"/>
          <w:sz w:val="24"/>
          <w:szCs w:val="24"/>
          <w:u w:val="single"/>
        </w:rPr>
        <w:t>één</w:t>
      </w:r>
      <w:r w:rsidR="00D871C8" w:rsidRPr="006277B7">
        <w:rPr>
          <w:rFonts w:asciiTheme="minorHAnsi" w:hAnsiTheme="minorHAnsi"/>
          <w:sz w:val="24"/>
          <w:szCs w:val="24"/>
          <w:u w:val="single"/>
        </w:rPr>
        <w:t xml:space="preserve"> </w:t>
      </w:r>
      <w:r w:rsidRPr="006277B7">
        <w:rPr>
          <w:rFonts w:asciiTheme="minorHAnsi" w:hAnsiTheme="minorHAnsi"/>
          <w:sz w:val="24"/>
          <w:szCs w:val="24"/>
          <w:u w:val="single"/>
        </w:rPr>
        <w:t>leerkracht per groep</w:t>
      </w:r>
    </w:p>
    <w:p w14:paraId="6AA3BB9C" w14:textId="6FE37918" w:rsidR="006277B7" w:rsidRDefault="006277B7" w:rsidP="006277B7">
      <w:pPr>
        <w:rPr>
          <w:rFonts w:asciiTheme="minorHAnsi" w:hAnsiTheme="minorHAnsi"/>
          <w:sz w:val="24"/>
          <w:szCs w:val="24"/>
        </w:rPr>
      </w:pPr>
      <w:r w:rsidRPr="006277B7">
        <w:rPr>
          <w:rFonts w:asciiTheme="minorHAnsi" w:hAnsiTheme="minorHAnsi"/>
          <w:sz w:val="24"/>
          <w:szCs w:val="24"/>
        </w:rPr>
        <w:t xml:space="preserve">Het is de bedoeling dat </w:t>
      </w:r>
      <w:r w:rsidR="0023639A" w:rsidRPr="006277B7">
        <w:rPr>
          <w:rFonts w:asciiTheme="minorHAnsi" w:hAnsiTheme="minorHAnsi"/>
          <w:sz w:val="24"/>
          <w:szCs w:val="24"/>
        </w:rPr>
        <w:t xml:space="preserve">één leerkracht </w:t>
      </w:r>
      <w:r w:rsidRPr="006277B7">
        <w:rPr>
          <w:rFonts w:asciiTheme="minorHAnsi" w:hAnsiTheme="minorHAnsi"/>
          <w:sz w:val="24"/>
          <w:szCs w:val="24"/>
        </w:rPr>
        <w:t>voor iedere groep</w:t>
      </w:r>
      <w:r w:rsidR="0023639A">
        <w:rPr>
          <w:rFonts w:asciiTheme="minorHAnsi" w:hAnsiTheme="minorHAnsi"/>
          <w:sz w:val="24"/>
          <w:szCs w:val="24"/>
        </w:rPr>
        <w:t xml:space="preserve"> (</w:t>
      </w:r>
      <w:r w:rsidRPr="006277B7">
        <w:rPr>
          <w:rFonts w:asciiTheme="minorHAnsi" w:hAnsiTheme="minorHAnsi"/>
          <w:sz w:val="24"/>
          <w:szCs w:val="24"/>
        </w:rPr>
        <w:t>van groep 1 tot en met 8</w:t>
      </w:r>
      <w:r w:rsidR="0023639A">
        <w:rPr>
          <w:rFonts w:asciiTheme="minorHAnsi" w:hAnsiTheme="minorHAnsi"/>
          <w:sz w:val="24"/>
          <w:szCs w:val="24"/>
        </w:rPr>
        <w:t>)</w:t>
      </w:r>
      <w:r w:rsidRPr="006277B7">
        <w:rPr>
          <w:rFonts w:asciiTheme="minorHAnsi" w:hAnsiTheme="minorHAnsi"/>
          <w:sz w:val="24"/>
          <w:szCs w:val="24"/>
        </w:rPr>
        <w:t xml:space="preserve"> de vrage</w:t>
      </w:r>
      <w:r w:rsidR="00FD513A">
        <w:rPr>
          <w:rFonts w:asciiTheme="minorHAnsi" w:hAnsiTheme="minorHAnsi"/>
          <w:sz w:val="24"/>
          <w:szCs w:val="24"/>
        </w:rPr>
        <w:t>nlijst invult. Invullen kost ca</w:t>
      </w:r>
      <w:r w:rsidRPr="006277B7">
        <w:rPr>
          <w:rFonts w:asciiTheme="minorHAnsi" w:hAnsiTheme="minorHAnsi"/>
          <w:sz w:val="24"/>
          <w:szCs w:val="24"/>
        </w:rPr>
        <w:t>. 10 minuten.</w:t>
      </w:r>
    </w:p>
    <w:p w14:paraId="3348CE48" w14:textId="77777777" w:rsidR="003E79C5" w:rsidRPr="006277B7" w:rsidRDefault="003E79C5" w:rsidP="006277B7">
      <w:pPr>
        <w:rPr>
          <w:rFonts w:asciiTheme="minorHAnsi" w:hAnsiTheme="minorHAnsi"/>
          <w:sz w:val="24"/>
          <w:szCs w:val="24"/>
        </w:rPr>
      </w:pPr>
    </w:p>
    <w:p w14:paraId="6AA3BB9E" w14:textId="440524E8" w:rsidR="00FD513A" w:rsidRDefault="0023639A" w:rsidP="00FD513A">
      <w:pPr>
        <w:rPr>
          <w:rFonts w:ascii="Calibri" w:eastAsia="Times New Roman" w:hAnsi="Calibri"/>
          <w:color w:val="000000"/>
          <w:sz w:val="24"/>
          <w:szCs w:val="24"/>
          <w:lang w:eastAsia="nl-NL"/>
        </w:rPr>
      </w:pPr>
      <w:r>
        <w:rPr>
          <w:rFonts w:asciiTheme="minorHAnsi" w:hAnsiTheme="minorHAnsi"/>
          <w:sz w:val="24"/>
          <w:szCs w:val="24"/>
        </w:rPr>
        <w:t>Als l</w:t>
      </w:r>
      <w:r w:rsidR="00FD513A" w:rsidRPr="00FD513A">
        <w:rPr>
          <w:rFonts w:asciiTheme="minorHAnsi" w:hAnsiTheme="minorHAnsi"/>
          <w:sz w:val="24"/>
          <w:szCs w:val="24"/>
        </w:rPr>
        <w:t>eerkrachten een</w:t>
      </w:r>
      <w:r w:rsidR="00FD513A">
        <w:rPr>
          <w:rFonts w:asciiTheme="minorHAnsi" w:hAnsiTheme="minorHAnsi"/>
          <w:b/>
          <w:sz w:val="24"/>
          <w:szCs w:val="24"/>
        </w:rPr>
        <w:t xml:space="preserve"> duobaan </w:t>
      </w:r>
      <w:r w:rsidR="00FD513A" w:rsidRPr="00FD513A">
        <w:rPr>
          <w:rFonts w:asciiTheme="minorHAnsi" w:hAnsiTheme="minorHAnsi"/>
          <w:sz w:val="24"/>
          <w:szCs w:val="24"/>
        </w:rPr>
        <w:t>hebben,</w:t>
      </w:r>
      <w:r w:rsidR="006277B7" w:rsidRPr="00FD513A">
        <w:rPr>
          <w:rFonts w:asciiTheme="minorHAnsi" w:hAnsiTheme="minorHAnsi"/>
          <w:b/>
          <w:sz w:val="24"/>
          <w:szCs w:val="24"/>
        </w:rPr>
        <w:t xml:space="preserve"> </w:t>
      </w:r>
      <w:r w:rsidRPr="0023639A">
        <w:rPr>
          <w:rFonts w:asciiTheme="minorHAnsi" w:hAnsiTheme="minorHAnsi"/>
          <w:bCs/>
          <w:sz w:val="24"/>
          <w:szCs w:val="24"/>
        </w:rPr>
        <w:t xml:space="preserve">wordt de vragenlijst naar </w:t>
      </w:r>
      <w:r w:rsidR="00D871C8">
        <w:rPr>
          <w:rFonts w:asciiTheme="minorHAnsi" w:hAnsiTheme="minorHAnsi"/>
          <w:bCs/>
          <w:sz w:val="24"/>
          <w:szCs w:val="24"/>
        </w:rPr>
        <w:t>één</w:t>
      </w:r>
      <w:r w:rsidR="00D871C8" w:rsidRPr="0023639A">
        <w:rPr>
          <w:rFonts w:asciiTheme="minorHAnsi" w:hAnsiTheme="minorHAnsi"/>
          <w:bCs/>
          <w:sz w:val="24"/>
          <w:szCs w:val="24"/>
        </w:rPr>
        <w:t xml:space="preserve"> </w:t>
      </w:r>
      <w:r w:rsidRPr="0023639A">
        <w:rPr>
          <w:rFonts w:asciiTheme="minorHAnsi" w:hAnsiTheme="minorHAnsi"/>
          <w:bCs/>
          <w:sz w:val="24"/>
          <w:szCs w:val="24"/>
        </w:rPr>
        <w:t>van beiden gestuurd. Zij</w:t>
      </w:r>
      <w:r>
        <w:rPr>
          <w:rFonts w:asciiTheme="minorHAnsi" w:hAnsiTheme="minorHAnsi"/>
          <w:b/>
          <w:sz w:val="24"/>
          <w:szCs w:val="24"/>
        </w:rPr>
        <w:t xml:space="preserve"> </w:t>
      </w:r>
      <w:r w:rsidR="006277B7" w:rsidRPr="006277B7">
        <w:rPr>
          <w:rFonts w:asciiTheme="minorHAnsi" w:hAnsiTheme="minorHAnsi"/>
          <w:sz w:val="24"/>
          <w:szCs w:val="24"/>
        </w:rPr>
        <w:t xml:space="preserve">moeten </w:t>
      </w:r>
      <w:r>
        <w:rPr>
          <w:rFonts w:asciiTheme="minorHAnsi" w:hAnsiTheme="minorHAnsi"/>
          <w:sz w:val="24"/>
          <w:szCs w:val="24"/>
        </w:rPr>
        <w:t xml:space="preserve">onderling </w:t>
      </w:r>
      <w:r w:rsidR="006277B7" w:rsidRPr="006277B7">
        <w:rPr>
          <w:rFonts w:asciiTheme="minorHAnsi" w:hAnsiTheme="minorHAnsi"/>
          <w:sz w:val="24"/>
          <w:szCs w:val="24"/>
        </w:rPr>
        <w:t>goed afspreken wat er wordt ingevuld</w:t>
      </w:r>
      <w:r w:rsidR="006277B7" w:rsidRPr="006277B7">
        <w:rPr>
          <w:rStyle w:val="Voetnootmarkering"/>
          <w:rFonts w:asciiTheme="minorHAnsi" w:hAnsiTheme="minorHAnsi"/>
          <w:sz w:val="24"/>
          <w:szCs w:val="24"/>
        </w:rPr>
        <w:footnoteReference w:id="1"/>
      </w:r>
      <w:r w:rsidR="006277B7" w:rsidRPr="006277B7">
        <w:rPr>
          <w:rFonts w:asciiTheme="minorHAnsi" w:hAnsiTheme="minorHAnsi"/>
          <w:sz w:val="24"/>
          <w:szCs w:val="24"/>
        </w:rPr>
        <w:t xml:space="preserve">. Het kan bijvoorbeeld voorkomen dat een van beiden boekintroducties doet, maar dat de ander de vragenlijst invult. </w:t>
      </w:r>
      <w:r w:rsidR="003C365E">
        <w:rPr>
          <w:rFonts w:asciiTheme="minorHAnsi" w:hAnsiTheme="minorHAnsi"/>
          <w:sz w:val="24"/>
          <w:szCs w:val="24"/>
        </w:rPr>
        <w:t xml:space="preserve">De leerkracht die de vragenlijst invult </w:t>
      </w:r>
      <w:r w:rsidR="006277B7" w:rsidRPr="006277B7">
        <w:rPr>
          <w:rFonts w:asciiTheme="minorHAnsi" w:hAnsiTheme="minorHAnsi"/>
          <w:sz w:val="24"/>
          <w:szCs w:val="24"/>
        </w:rPr>
        <w:t xml:space="preserve">moet dan wel aangeven dat dit gebeurt in de groep. </w:t>
      </w:r>
      <w:r w:rsidR="00FD513A">
        <w:rPr>
          <w:rFonts w:asciiTheme="minorHAnsi" w:hAnsiTheme="minorHAnsi"/>
          <w:sz w:val="24"/>
          <w:szCs w:val="24"/>
        </w:rPr>
        <w:t>‘</w:t>
      </w:r>
      <w:proofErr w:type="spellStart"/>
      <w:r w:rsidR="006277B7" w:rsidRPr="006277B7">
        <w:rPr>
          <w:rFonts w:asciiTheme="minorHAnsi" w:hAnsiTheme="minorHAnsi"/>
          <w:sz w:val="24"/>
          <w:szCs w:val="24"/>
        </w:rPr>
        <w:t>Duobaners</w:t>
      </w:r>
      <w:proofErr w:type="spellEnd"/>
      <w:r w:rsidR="00FD513A">
        <w:rPr>
          <w:rFonts w:asciiTheme="minorHAnsi" w:hAnsiTheme="minorHAnsi"/>
          <w:sz w:val="24"/>
          <w:szCs w:val="24"/>
        </w:rPr>
        <w:t>’</w:t>
      </w:r>
      <w:r w:rsidR="006277B7" w:rsidRPr="006277B7">
        <w:rPr>
          <w:rFonts w:asciiTheme="minorHAnsi" w:hAnsiTheme="minorHAnsi"/>
          <w:sz w:val="24"/>
          <w:szCs w:val="24"/>
        </w:rPr>
        <w:t xml:space="preserve"> moeten dus samen de antwoorden voorbereiden.</w:t>
      </w:r>
      <w:r w:rsidR="00FD513A">
        <w:rPr>
          <w:rFonts w:asciiTheme="minorHAnsi" w:hAnsiTheme="minorHAnsi"/>
          <w:sz w:val="24"/>
          <w:szCs w:val="24"/>
        </w:rPr>
        <w:t xml:space="preserve"> </w:t>
      </w:r>
      <w:r w:rsidR="00FD513A" w:rsidRPr="00FD513A">
        <w:rPr>
          <w:rFonts w:asciiTheme="minorHAnsi" w:hAnsiTheme="minorHAnsi"/>
          <w:sz w:val="24"/>
          <w:szCs w:val="24"/>
        </w:rPr>
        <w:t>D</w:t>
      </w:r>
      <w:r w:rsidR="00FD513A" w:rsidRPr="00FD513A">
        <w:rPr>
          <w:rFonts w:ascii="Calibri" w:eastAsia="Times New Roman" w:hAnsi="Calibri"/>
          <w:color w:val="000000"/>
          <w:sz w:val="24"/>
          <w:szCs w:val="24"/>
          <w:lang w:eastAsia="nl-NL"/>
        </w:rPr>
        <w:t xml:space="preserve">egene die deze mail krijgt, is </w:t>
      </w:r>
      <w:r w:rsidR="00FD513A">
        <w:rPr>
          <w:rFonts w:ascii="Calibri" w:eastAsia="Times New Roman" w:hAnsi="Calibri"/>
          <w:color w:val="000000"/>
          <w:sz w:val="24"/>
          <w:szCs w:val="24"/>
          <w:lang w:eastAsia="nl-NL"/>
        </w:rPr>
        <w:t>eind</w:t>
      </w:r>
      <w:r w:rsidR="00FD513A" w:rsidRPr="00FD513A">
        <w:rPr>
          <w:rFonts w:ascii="Calibri" w:eastAsia="Times New Roman" w:hAnsi="Calibri"/>
          <w:color w:val="000000"/>
          <w:sz w:val="24"/>
          <w:szCs w:val="24"/>
          <w:lang w:eastAsia="nl-NL"/>
        </w:rPr>
        <w:t xml:space="preserve">verantwoordelijk voor het invullen van deze </w:t>
      </w:r>
      <w:r w:rsidR="003E79C5">
        <w:rPr>
          <w:rFonts w:ascii="Calibri" w:eastAsia="Times New Roman" w:hAnsi="Calibri"/>
          <w:color w:val="000000"/>
          <w:sz w:val="24"/>
          <w:szCs w:val="24"/>
          <w:lang w:eastAsia="nl-NL"/>
        </w:rPr>
        <w:t>vragenlijst</w:t>
      </w:r>
      <w:r w:rsidR="00FD513A" w:rsidRPr="00FD513A">
        <w:rPr>
          <w:rFonts w:ascii="Calibri" w:eastAsia="Times New Roman" w:hAnsi="Calibri"/>
          <w:color w:val="000000"/>
          <w:sz w:val="24"/>
          <w:szCs w:val="24"/>
          <w:lang w:eastAsia="nl-NL"/>
        </w:rPr>
        <w:t xml:space="preserve">. </w:t>
      </w:r>
    </w:p>
    <w:p w14:paraId="4BE9A5C8" w14:textId="77777777" w:rsidR="003E79C5" w:rsidRPr="00FD513A" w:rsidRDefault="003E79C5" w:rsidP="00FD513A">
      <w:pPr>
        <w:rPr>
          <w:rFonts w:asciiTheme="minorHAnsi" w:hAnsiTheme="minorHAnsi"/>
          <w:sz w:val="24"/>
          <w:szCs w:val="24"/>
        </w:rPr>
      </w:pPr>
    </w:p>
    <w:p w14:paraId="33BF06B6" w14:textId="112031D8" w:rsidR="00013497" w:rsidRPr="00013497" w:rsidRDefault="00196FE9" w:rsidP="00013497">
      <w:pPr>
        <w:rPr>
          <w:rFonts w:asciiTheme="minorHAnsi" w:hAnsiTheme="minorHAnsi"/>
          <w:sz w:val="24"/>
          <w:szCs w:val="24"/>
        </w:rPr>
      </w:pPr>
      <w:r>
        <w:rPr>
          <w:rFonts w:asciiTheme="minorHAnsi" w:hAnsiTheme="minorHAnsi"/>
          <w:sz w:val="24"/>
          <w:szCs w:val="24"/>
        </w:rPr>
        <w:t>Als je</w:t>
      </w:r>
      <w:r w:rsidR="006277B7" w:rsidRPr="006277B7">
        <w:rPr>
          <w:rFonts w:asciiTheme="minorHAnsi" w:hAnsiTheme="minorHAnsi"/>
          <w:sz w:val="24"/>
          <w:szCs w:val="24"/>
        </w:rPr>
        <w:t xml:space="preserve"> een </w:t>
      </w:r>
      <w:r w:rsidR="006277B7" w:rsidRPr="00FD513A">
        <w:rPr>
          <w:rFonts w:asciiTheme="minorHAnsi" w:hAnsiTheme="minorHAnsi"/>
          <w:b/>
          <w:sz w:val="24"/>
          <w:szCs w:val="24"/>
        </w:rPr>
        <w:t>c</w:t>
      </w:r>
      <w:r w:rsidR="006277B7" w:rsidRPr="00196FE9">
        <w:rPr>
          <w:rFonts w:asciiTheme="minorHAnsi" w:hAnsiTheme="minorHAnsi"/>
          <w:b/>
          <w:sz w:val="24"/>
          <w:szCs w:val="24"/>
        </w:rPr>
        <w:t>ombinatiegroep</w:t>
      </w:r>
      <w:r>
        <w:rPr>
          <w:rFonts w:asciiTheme="minorHAnsi" w:hAnsiTheme="minorHAnsi"/>
          <w:sz w:val="24"/>
          <w:szCs w:val="24"/>
        </w:rPr>
        <w:t xml:space="preserve"> hebt, moet de vragenlijst </w:t>
      </w:r>
      <w:r w:rsidR="006277B7" w:rsidRPr="006277B7">
        <w:rPr>
          <w:rFonts w:asciiTheme="minorHAnsi" w:hAnsiTheme="minorHAnsi"/>
          <w:sz w:val="24"/>
          <w:szCs w:val="24"/>
        </w:rPr>
        <w:t xml:space="preserve"> voor </w:t>
      </w:r>
      <w:r w:rsidR="006277B7" w:rsidRPr="006277B7">
        <w:rPr>
          <w:rFonts w:asciiTheme="minorHAnsi" w:hAnsiTheme="minorHAnsi"/>
          <w:b/>
          <w:sz w:val="24"/>
          <w:szCs w:val="24"/>
        </w:rPr>
        <w:t>beide groepen afzonderlijk</w:t>
      </w:r>
      <w:r w:rsidR="006277B7" w:rsidRPr="006277B7">
        <w:rPr>
          <w:rFonts w:asciiTheme="minorHAnsi" w:hAnsiTheme="minorHAnsi"/>
          <w:sz w:val="24"/>
          <w:szCs w:val="24"/>
        </w:rPr>
        <w:t xml:space="preserve"> worden ingevuld. </w:t>
      </w:r>
      <w:r>
        <w:rPr>
          <w:rFonts w:asciiTheme="minorHAnsi" w:hAnsiTheme="minorHAnsi"/>
          <w:sz w:val="24"/>
          <w:szCs w:val="24"/>
        </w:rPr>
        <w:t>Je krijgt dus t</w:t>
      </w:r>
      <w:r w:rsidR="006277B7" w:rsidRPr="006277B7">
        <w:rPr>
          <w:rFonts w:asciiTheme="minorHAnsi" w:hAnsiTheme="minorHAnsi"/>
          <w:sz w:val="24"/>
          <w:szCs w:val="24"/>
        </w:rPr>
        <w:t xml:space="preserve">wee keer </w:t>
      </w:r>
      <w:r>
        <w:rPr>
          <w:rFonts w:asciiTheme="minorHAnsi" w:hAnsiTheme="minorHAnsi"/>
          <w:sz w:val="24"/>
          <w:szCs w:val="24"/>
        </w:rPr>
        <w:t>een link toegestuurd</w:t>
      </w:r>
      <w:r w:rsidR="006277B7" w:rsidRPr="006277B7">
        <w:rPr>
          <w:rFonts w:asciiTheme="minorHAnsi" w:hAnsiTheme="minorHAnsi"/>
          <w:sz w:val="24"/>
          <w:szCs w:val="24"/>
        </w:rPr>
        <w:t xml:space="preserve">. Dit </w:t>
      </w:r>
      <w:r w:rsidR="006D264E">
        <w:rPr>
          <w:rFonts w:asciiTheme="minorHAnsi" w:hAnsiTheme="minorHAnsi"/>
          <w:sz w:val="24"/>
          <w:szCs w:val="24"/>
        </w:rPr>
        <w:t>is nodig</w:t>
      </w:r>
      <w:r w:rsidR="006277B7" w:rsidRPr="006277B7">
        <w:rPr>
          <w:rFonts w:asciiTheme="minorHAnsi" w:hAnsiTheme="minorHAnsi"/>
          <w:sz w:val="24"/>
          <w:szCs w:val="24"/>
        </w:rPr>
        <w:t xml:space="preserve"> om de resultaten </w:t>
      </w:r>
      <w:r w:rsidR="003E79C5">
        <w:rPr>
          <w:rFonts w:asciiTheme="minorHAnsi" w:hAnsiTheme="minorHAnsi"/>
          <w:sz w:val="24"/>
          <w:szCs w:val="24"/>
        </w:rPr>
        <w:t xml:space="preserve">per leerjaar </w:t>
      </w:r>
      <w:r w:rsidR="006277B7" w:rsidRPr="006277B7">
        <w:rPr>
          <w:rFonts w:asciiTheme="minorHAnsi" w:hAnsiTheme="minorHAnsi"/>
          <w:sz w:val="24"/>
          <w:szCs w:val="24"/>
        </w:rPr>
        <w:t xml:space="preserve">te kunnen </w:t>
      </w:r>
      <w:r w:rsidR="00013497">
        <w:rPr>
          <w:rFonts w:asciiTheme="minorHAnsi" w:hAnsiTheme="minorHAnsi"/>
          <w:sz w:val="24"/>
          <w:szCs w:val="24"/>
        </w:rPr>
        <w:t xml:space="preserve">tonen en </w:t>
      </w:r>
      <w:r w:rsidR="00013497" w:rsidRPr="00013497">
        <w:rPr>
          <w:rFonts w:asciiTheme="minorHAnsi" w:hAnsiTheme="minorHAnsi"/>
          <w:sz w:val="24"/>
          <w:szCs w:val="24"/>
        </w:rPr>
        <w:t>daar</w:t>
      </w:r>
      <w:r w:rsidR="00946521">
        <w:rPr>
          <w:rFonts w:asciiTheme="minorHAnsi" w:hAnsiTheme="minorHAnsi"/>
          <w:sz w:val="24"/>
          <w:szCs w:val="24"/>
        </w:rPr>
        <w:t>mee</w:t>
      </w:r>
      <w:r w:rsidR="00013497" w:rsidRPr="00013497">
        <w:rPr>
          <w:rFonts w:asciiTheme="minorHAnsi" w:hAnsiTheme="minorHAnsi"/>
          <w:sz w:val="24"/>
          <w:szCs w:val="24"/>
        </w:rPr>
        <w:t xml:space="preserve"> </w:t>
      </w:r>
      <w:r w:rsidR="00013497">
        <w:rPr>
          <w:rFonts w:asciiTheme="minorHAnsi" w:hAnsiTheme="minorHAnsi"/>
          <w:sz w:val="24"/>
          <w:szCs w:val="24"/>
        </w:rPr>
        <w:t xml:space="preserve">zijn resultaten </w:t>
      </w:r>
      <w:r w:rsidR="00013497" w:rsidRPr="00013497">
        <w:rPr>
          <w:rFonts w:asciiTheme="minorHAnsi" w:hAnsiTheme="minorHAnsi"/>
          <w:sz w:val="24"/>
          <w:szCs w:val="24"/>
        </w:rPr>
        <w:t>te vergelijken met de landelijke database.</w:t>
      </w:r>
    </w:p>
    <w:p w14:paraId="6AA3BBA0" w14:textId="77777777" w:rsidR="006277B7" w:rsidRPr="006277B7" w:rsidRDefault="006277B7" w:rsidP="006277B7">
      <w:pPr>
        <w:rPr>
          <w:rFonts w:asciiTheme="minorHAnsi" w:hAnsiTheme="minorHAnsi"/>
          <w:sz w:val="24"/>
          <w:szCs w:val="24"/>
        </w:rPr>
      </w:pPr>
    </w:p>
    <w:p w14:paraId="6AA3BBA1" w14:textId="2801E8CA" w:rsidR="006277B7" w:rsidRPr="006277B7" w:rsidRDefault="006277B7" w:rsidP="006277B7">
      <w:pPr>
        <w:rPr>
          <w:rFonts w:asciiTheme="minorHAnsi" w:hAnsiTheme="minorHAnsi"/>
          <w:sz w:val="24"/>
          <w:szCs w:val="24"/>
          <w:u w:val="single"/>
        </w:rPr>
      </w:pPr>
      <w:r w:rsidRPr="006277B7">
        <w:rPr>
          <w:rFonts w:asciiTheme="minorHAnsi" w:hAnsiTheme="minorHAnsi"/>
          <w:sz w:val="24"/>
          <w:szCs w:val="24"/>
          <w:u w:val="single"/>
        </w:rPr>
        <w:t xml:space="preserve">Leerlingen de leerlingenvragenlijst laten invullen (groep </w:t>
      </w:r>
      <w:r w:rsidR="003E79C5">
        <w:rPr>
          <w:rFonts w:asciiTheme="minorHAnsi" w:hAnsiTheme="minorHAnsi"/>
          <w:sz w:val="24"/>
          <w:szCs w:val="24"/>
          <w:u w:val="single"/>
        </w:rPr>
        <w:t>5</w:t>
      </w:r>
      <w:r w:rsidRPr="006277B7">
        <w:rPr>
          <w:rFonts w:asciiTheme="minorHAnsi" w:hAnsiTheme="minorHAnsi"/>
          <w:sz w:val="24"/>
          <w:szCs w:val="24"/>
          <w:u w:val="single"/>
        </w:rPr>
        <w:t>-8)</w:t>
      </w:r>
    </w:p>
    <w:p w14:paraId="7C649B04" w14:textId="04454A2D" w:rsidR="006A5842" w:rsidRPr="006A5842" w:rsidRDefault="006D264E" w:rsidP="006A5842">
      <w:pPr>
        <w:spacing w:before="100" w:beforeAutospacing="1" w:after="100" w:afterAutospacing="1"/>
        <w:contextualSpacing/>
        <w:rPr>
          <w:rFonts w:ascii="Calibri" w:hAnsi="Calibri" w:cs="Calibri"/>
          <w:color w:val="000000"/>
          <w:sz w:val="24"/>
          <w:szCs w:val="24"/>
          <w:lang w:eastAsia="nl-NL"/>
        </w:rPr>
      </w:pPr>
      <w:r>
        <w:rPr>
          <w:rFonts w:asciiTheme="minorHAnsi" w:hAnsiTheme="minorHAnsi"/>
          <w:sz w:val="24"/>
          <w:szCs w:val="24"/>
        </w:rPr>
        <w:t xml:space="preserve">De vragenlijst voor leerlingen is op twee manieren te bereiken. </w:t>
      </w:r>
      <w:r w:rsidR="006A5842" w:rsidRPr="006A5842">
        <w:rPr>
          <w:rFonts w:ascii="Calibri" w:hAnsi="Calibri" w:cs="Calibri"/>
          <w:color w:val="000000"/>
          <w:sz w:val="24"/>
          <w:szCs w:val="24"/>
          <w:lang w:eastAsia="nl-NL"/>
        </w:rPr>
        <w:t xml:space="preserve">Er staat </w:t>
      </w:r>
      <w:r>
        <w:rPr>
          <w:rFonts w:ascii="Calibri" w:hAnsi="Calibri" w:cs="Calibri"/>
          <w:color w:val="000000"/>
          <w:sz w:val="24"/>
          <w:szCs w:val="24"/>
          <w:lang w:eastAsia="nl-NL"/>
        </w:rPr>
        <w:t xml:space="preserve">in de mail die je hebt ontvangen </w:t>
      </w:r>
      <w:r w:rsidR="006A5842" w:rsidRPr="006A5842">
        <w:rPr>
          <w:rFonts w:ascii="Calibri" w:hAnsi="Calibri" w:cs="Calibri"/>
          <w:color w:val="000000"/>
          <w:sz w:val="24"/>
          <w:szCs w:val="24"/>
          <w:lang w:eastAsia="nl-NL"/>
        </w:rPr>
        <w:t>een directe link naar de vragenlijst</w:t>
      </w:r>
      <w:r>
        <w:rPr>
          <w:rFonts w:ascii="Calibri" w:hAnsi="Calibri" w:cs="Calibri"/>
          <w:color w:val="000000"/>
          <w:sz w:val="24"/>
          <w:szCs w:val="24"/>
          <w:lang w:eastAsia="nl-NL"/>
        </w:rPr>
        <w:t>,</w:t>
      </w:r>
      <w:r w:rsidR="006A5842" w:rsidRPr="006A5842">
        <w:rPr>
          <w:rFonts w:ascii="Calibri" w:hAnsi="Calibri" w:cs="Calibri"/>
          <w:color w:val="000000"/>
          <w:sz w:val="24"/>
          <w:szCs w:val="24"/>
          <w:lang w:eastAsia="nl-NL"/>
        </w:rPr>
        <w:t xml:space="preserve"> die bijvoorbeeld als snelkoppeling op de </w:t>
      </w:r>
      <w:proofErr w:type="spellStart"/>
      <w:r w:rsidR="006A5842" w:rsidRPr="006A5842">
        <w:rPr>
          <w:rFonts w:ascii="Calibri" w:hAnsi="Calibri" w:cs="Calibri"/>
          <w:color w:val="000000"/>
          <w:sz w:val="24"/>
          <w:szCs w:val="24"/>
          <w:lang w:eastAsia="nl-NL"/>
        </w:rPr>
        <w:t>leerlingcomputers</w:t>
      </w:r>
      <w:proofErr w:type="spellEnd"/>
      <w:r w:rsidR="00EC69C2">
        <w:rPr>
          <w:rFonts w:ascii="Calibri" w:hAnsi="Calibri" w:cs="Calibri"/>
          <w:color w:val="000000"/>
          <w:sz w:val="24"/>
          <w:szCs w:val="24"/>
          <w:lang w:eastAsia="nl-NL"/>
        </w:rPr>
        <w:t xml:space="preserve"> gezet kan worden</w:t>
      </w:r>
      <w:r w:rsidR="006A5842" w:rsidRPr="006A5842">
        <w:rPr>
          <w:rFonts w:ascii="Calibri" w:hAnsi="Calibri" w:cs="Calibri"/>
          <w:color w:val="000000"/>
          <w:sz w:val="24"/>
          <w:szCs w:val="24"/>
          <w:lang w:eastAsia="nl-NL"/>
        </w:rPr>
        <w:t xml:space="preserve">. </w:t>
      </w:r>
      <w:r>
        <w:rPr>
          <w:rFonts w:ascii="Calibri" w:hAnsi="Calibri" w:cs="Calibri"/>
          <w:color w:val="000000"/>
          <w:sz w:val="24"/>
          <w:szCs w:val="24"/>
          <w:lang w:eastAsia="nl-NL"/>
        </w:rPr>
        <w:t>Daarnaast staat er een link naar</w:t>
      </w:r>
      <w:r w:rsidR="006A5842" w:rsidRPr="006A5842">
        <w:rPr>
          <w:rFonts w:ascii="Calibri" w:hAnsi="Calibri" w:cs="Calibri"/>
          <w:color w:val="000000"/>
          <w:sz w:val="24"/>
          <w:szCs w:val="24"/>
          <w:lang w:eastAsia="nl-NL"/>
        </w:rPr>
        <w:t xml:space="preserve"> een QR-code, die je bijvoorbeeld op het digibord kunt laten zien (of kunt uitprinten). </w:t>
      </w:r>
      <w:r>
        <w:rPr>
          <w:rFonts w:ascii="Calibri" w:hAnsi="Calibri" w:cs="Calibri"/>
          <w:color w:val="000000"/>
          <w:sz w:val="24"/>
          <w:szCs w:val="24"/>
          <w:lang w:eastAsia="nl-NL"/>
        </w:rPr>
        <w:t xml:space="preserve">Door het scannen van de QR-code openen de leerlingen de juiste vragenlijst. </w:t>
      </w:r>
    </w:p>
    <w:p w14:paraId="3A9BECB4" w14:textId="0A7EE92D" w:rsidR="006A5842" w:rsidRPr="007F2DF0" w:rsidRDefault="006D264E" w:rsidP="006A5842">
      <w:pPr>
        <w:spacing w:before="100" w:beforeAutospacing="1" w:after="100" w:afterAutospacing="1"/>
        <w:contextualSpacing/>
        <w:rPr>
          <w:rFonts w:ascii="Calibri" w:hAnsi="Calibri" w:cs="Calibri"/>
          <w:b/>
          <w:bCs/>
          <w:color w:val="000000"/>
          <w:sz w:val="24"/>
          <w:szCs w:val="24"/>
          <w:lang w:eastAsia="nl-NL"/>
        </w:rPr>
      </w:pPr>
      <w:r>
        <w:rPr>
          <w:rFonts w:ascii="Calibri" w:hAnsi="Calibri" w:cs="Calibri"/>
          <w:b/>
          <w:bCs/>
          <w:color w:val="000000"/>
          <w:sz w:val="24"/>
          <w:szCs w:val="24"/>
          <w:lang w:eastAsia="nl-NL"/>
        </w:rPr>
        <w:t>NB: de</w:t>
      </w:r>
      <w:r w:rsidRPr="007F2DF0">
        <w:rPr>
          <w:rFonts w:ascii="Calibri" w:hAnsi="Calibri" w:cs="Calibri"/>
          <w:b/>
          <w:bCs/>
          <w:color w:val="000000"/>
          <w:sz w:val="24"/>
          <w:szCs w:val="24"/>
          <w:lang w:eastAsia="nl-NL"/>
        </w:rPr>
        <w:t xml:space="preserve"> </w:t>
      </w:r>
      <w:r w:rsidR="006A5842" w:rsidRPr="007F2DF0">
        <w:rPr>
          <w:rFonts w:ascii="Calibri" w:hAnsi="Calibri" w:cs="Calibri"/>
          <w:b/>
          <w:bCs/>
          <w:color w:val="000000"/>
          <w:sz w:val="24"/>
          <w:szCs w:val="24"/>
          <w:lang w:eastAsia="nl-NL"/>
        </w:rPr>
        <w:t xml:space="preserve">link is per groep verschillend (en </w:t>
      </w:r>
      <w:r>
        <w:rPr>
          <w:rFonts w:ascii="Calibri" w:hAnsi="Calibri" w:cs="Calibri"/>
          <w:b/>
          <w:bCs/>
          <w:color w:val="000000"/>
          <w:sz w:val="24"/>
          <w:szCs w:val="24"/>
          <w:lang w:eastAsia="nl-NL"/>
        </w:rPr>
        <w:t>is</w:t>
      </w:r>
      <w:r w:rsidRPr="007F2DF0">
        <w:rPr>
          <w:rFonts w:ascii="Calibri" w:hAnsi="Calibri" w:cs="Calibri"/>
          <w:b/>
          <w:bCs/>
          <w:color w:val="000000"/>
          <w:sz w:val="24"/>
          <w:szCs w:val="24"/>
          <w:lang w:eastAsia="nl-NL"/>
        </w:rPr>
        <w:t xml:space="preserve"> </w:t>
      </w:r>
      <w:r w:rsidR="006A5842" w:rsidRPr="007F2DF0">
        <w:rPr>
          <w:rFonts w:ascii="Calibri" w:hAnsi="Calibri" w:cs="Calibri"/>
          <w:b/>
          <w:bCs/>
          <w:color w:val="000000"/>
          <w:sz w:val="24"/>
          <w:szCs w:val="24"/>
          <w:lang w:eastAsia="nl-NL"/>
        </w:rPr>
        <w:t>dus niet onderling uitwisselbaar), dit geldt ook voor de QR-code!</w:t>
      </w:r>
    </w:p>
    <w:p w14:paraId="6AA3BBA2" w14:textId="0AD496BA" w:rsidR="006277B7" w:rsidRPr="006277B7" w:rsidRDefault="006277B7" w:rsidP="006277B7">
      <w:pPr>
        <w:rPr>
          <w:rFonts w:asciiTheme="minorHAnsi" w:hAnsiTheme="minorHAnsi"/>
          <w:sz w:val="24"/>
          <w:szCs w:val="24"/>
        </w:rPr>
      </w:pPr>
    </w:p>
    <w:p w14:paraId="6AA3BBA3" w14:textId="386EDCDA" w:rsidR="006277B7" w:rsidRPr="006277B7" w:rsidRDefault="006277B7" w:rsidP="006277B7">
      <w:pPr>
        <w:rPr>
          <w:rFonts w:asciiTheme="minorHAnsi" w:hAnsiTheme="minorHAnsi"/>
          <w:sz w:val="24"/>
          <w:szCs w:val="24"/>
        </w:rPr>
      </w:pPr>
      <w:r w:rsidRPr="006277B7">
        <w:rPr>
          <w:rFonts w:asciiTheme="minorHAnsi" w:hAnsiTheme="minorHAnsi"/>
          <w:sz w:val="24"/>
          <w:szCs w:val="24"/>
        </w:rPr>
        <w:t xml:space="preserve">Het is de bedoeling dat alle leerlingen in groep 5, 6, 7 en 8 de leerlingenvragenlijst invullen. Het is in principe de verantwoordelijkheid van de leerkrachten in de groep om hiervoor te zorgen. </w:t>
      </w:r>
      <w:proofErr w:type="spellStart"/>
      <w:r w:rsidRPr="006277B7">
        <w:rPr>
          <w:rFonts w:asciiTheme="minorHAnsi" w:hAnsiTheme="minorHAnsi"/>
          <w:sz w:val="24"/>
          <w:szCs w:val="24"/>
        </w:rPr>
        <w:t>Duobaners</w:t>
      </w:r>
      <w:proofErr w:type="spellEnd"/>
      <w:r w:rsidRPr="006277B7">
        <w:rPr>
          <w:rFonts w:asciiTheme="minorHAnsi" w:hAnsiTheme="minorHAnsi"/>
          <w:sz w:val="24"/>
          <w:szCs w:val="24"/>
        </w:rPr>
        <w:t xml:space="preserve"> kunnen eventueel afspreken hoe zij deze taak onderling verdelen. </w:t>
      </w:r>
    </w:p>
    <w:p w14:paraId="3D70C165" w14:textId="41C40FA1" w:rsidR="00FA1897" w:rsidRDefault="006277B7" w:rsidP="006277B7">
      <w:pPr>
        <w:rPr>
          <w:rFonts w:asciiTheme="minorHAnsi" w:hAnsiTheme="minorHAnsi"/>
          <w:sz w:val="24"/>
          <w:szCs w:val="24"/>
        </w:rPr>
      </w:pPr>
      <w:r w:rsidRPr="006277B7">
        <w:rPr>
          <w:rFonts w:asciiTheme="minorHAnsi" w:hAnsiTheme="minorHAnsi"/>
          <w:sz w:val="24"/>
          <w:szCs w:val="24"/>
        </w:rPr>
        <w:t xml:space="preserve">De meeste leerlingen zijn in staat om de vragenlijst zelfstandig in te vullen. Soms zal een leerling om hulp vragen. Het is handig als de leerkracht dan in de buurt is, of wellicht kunnen leerlingen uit groep 8 de leerlingen uit groep </w:t>
      </w:r>
      <w:r w:rsidR="006A5842">
        <w:rPr>
          <w:rFonts w:asciiTheme="minorHAnsi" w:hAnsiTheme="minorHAnsi"/>
          <w:sz w:val="24"/>
          <w:szCs w:val="24"/>
        </w:rPr>
        <w:t>5</w:t>
      </w:r>
      <w:r w:rsidRPr="006277B7">
        <w:rPr>
          <w:rFonts w:asciiTheme="minorHAnsi" w:hAnsiTheme="minorHAnsi"/>
          <w:sz w:val="24"/>
          <w:szCs w:val="24"/>
        </w:rPr>
        <w:t xml:space="preserve"> </w:t>
      </w:r>
      <w:r w:rsidR="00FA1897">
        <w:rPr>
          <w:rFonts w:asciiTheme="minorHAnsi" w:hAnsiTheme="minorHAnsi"/>
          <w:sz w:val="24"/>
          <w:szCs w:val="24"/>
        </w:rPr>
        <w:t>helpen.</w:t>
      </w:r>
    </w:p>
    <w:p w14:paraId="6AA3BBA4" w14:textId="036B10D1" w:rsidR="006277B7" w:rsidRPr="006277B7" w:rsidRDefault="006277B7" w:rsidP="006277B7">
      <w:pPr>
        <w:rPr>
          <w:rFonts w:asciiTheme="minorHAnsi" w:hAnsiTheme="minorHAnsi"/>
          <w:sz w:val="24"/>
          <w:szCs w:val="24"/>
        </w:rPr>
      </w:pPr>
      <w:r w:rsidRPr="006277B7">
        <w:rPr>
          <w:rFonts w:asciiTheme="minorHAnsi" w:hAnsiTheme="minorHAnsi"/>
          <w:sz w:val="24"/>
          <w:szCs w:val="24"/>
        </w:rPr>
        <w:t>Tip: laat de vragen vooraf aan de leerlingen zien (vooral groep 5 en 6), bijvoorbeeld op het digibord.</w:t>
      </w:r>
      <w:r w:rsidR="006A5842">
        <w:rPr>
          <w:rFonts w:asciiTheme="minorHAnsi" w:hAnsiTheme="minorHAnsi"/>
          <w:sz w:val="24"/>
          <w:szCs w:val="24"/>
        </w:rPr>
        <w:t xml:space="preserve"> Een link naar een demovragenlijst zit in de mail voor leerkrachten. </w:t>
      </w:r>
    </w:p>
    <w:p w14:paraId="6AA3BBA6" w14:textId="77777777" w:rsidR="006277B7" w:rsidRPr="006277B7" w:rsidRDefault="006277B7" w:rsidP="006277B7">
      <w:pPr>
        <w:rPr>
          <w:rFonts w:asciiTheme="minorHAnsi" w:eastAsia="Times New Roman" w:hAnsiTheme="minorHAnsi"/>
          <w:sz w:val="24"/>
          <w:szCs w:val="24"/>
        </w:rPr>
      </w:pPr>
    </w:p>
    <w:p w14:paraId="6AA3BBA7" w14:textId="662BA1A0" w:rsidR="00D648F6" w:rsidRPr="006277B7" w:rsidRDefault="006277B7" w:rsidP="006277B7">
      <w:pPr>
        <w:rPr>
          <w:rFonts w:asciiTheme="minorHAnsi" w:eastAsia="Times New Roman" w:hAnsiTheme="minorHAnsi"/>
          <w:b/>
          <w:sz w:val="24"/>
          <w:szCs w:val="24"/>
        </w:rPr>
      </w:pPr>
      <w:r w:rsidRPr="006277B7">
        <w:rPr>
          <w:rFonts w:asciiTheme="minorHAnsi" w:eastAsia="Times New Roman" w:hAnsiTheme="minorHAnsi"/>
          <w:b/>
          <w:sz w:val="24"/>
          <w:szCs w:val="24"/>
        </w:rPr>
        <w:t xml:space="preserve">De </w:t>
      </w:r>
      <w:r w:rsidR="00DB2B17">
        <w:rPr>
          <w:rFonts w:asciiTheme="minorHAnsi" w:eastAsia="Times New Roman" w:hAnsiTheme="minorHAnsi"/>
          <w:b/>
          <w:sz w:val="24"/>
          <w:szCs w:val="24"/>
        </w:rPr>
        <w:t xml:space="preserve">vragenlijsten moeten </w:t>
      </w:r>
      <w:r w:rsidR="005A3F5B" w:rsidRPr="006D264E">
        <w:rPr>
          <w:rFonts w:asciiTheme="minorHAnsi" w:eastAsia="Times New Roman" w:hAnsiTheme="minorHAnsi"/>
          <w:b/>
          <w:sz w:val="24"/>
          <w:szCs w:val="24"/>
        </w:rPr>
        <w:t>[</w:t>
      </w:r>
      <w:r w:rsidR="00DB2B17" w:rsidRPr="00013497">
        <w:rPr>
          <w:rFonts w:asciiTheme="minorHAnsi" w:eastAsia="Times New Roman" w:hAnsiTheme="minorHAnsi"/>
          <w:b/>
          <w:sz w:val="24"/>
          <w:szCs w:val="24"/>
          <w:highlight w:val="yellow"/>
        </w:rPr>
        <w:t xml:space="preserve">uiterlijk </w:t>
      </w:r>
      <w:r w:rsidR="004E227E" w:rsidRPr="004E227E">
        <w:rPr>
          <w:rFonts w:asciiTheme="minorHAnsi" w:eastAsia="Times New Roman" w:hAnsiTheme="minorHAnsi"/>
          <w:b/>
          <w:sz w:val="24"/>
          <w:szCs w:val="24"/>
          <w:highlight w:val="yellow"/>
        </w:rPr>
        <w:t>17 januari</w:t>
      </w:r>
      <w:r w:rsidR="005A3F5B" w:rsidRPr="00013497">
        <w:rPr>
          <w:rFonts w:asciiTheme="minorHAnsi" w:eastAsia="Times New Roman" w:hAnsiTheme="minorHAnsi"/>
          <w:b/>
          <w:sz w:val="24"/>
          <w:szCs w:val="24"/>
        </w:rPr>
        <w:t>]</w:t>
      </w:r>
      <w:r w:rsidRPr="006277B7">
        <w:rPr>
          <w:rFonts w:asciiTheme="minorHAnsi" w:eastAsia="Times New Roman" w:hAnsiTheme="minorHAnsi"/>
          <w:b/>
          <w:sz w:val="24"/>
          <w:szCs w:val="24"/>
        </w:rPr>
        <w:t xml:space="preserve"> door iedereen zijn ingevuld </w:t>
      </w:r>
    </w:p>
    <w:sectPr w:rsidR="00D648F6" w:rsidRPr="006277B7" w:rsidSect="00B070E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98AFC1" w14:textId="77777777" w:rsidR="00C339CC" w:rsidRDefault="00C339CC" w:rsidP="006277B7">
      <w:r>
        <w:separator/>
      </w:r>
    </w:p>
  </w:endnote>
  <w:endnote w:type="continuationSeparator" w:id="0">
    <w:p w14:paraId="2FDF31CB" w14:textId="77777777" w:rsidR="00C339CC" w:rsidRDefault="00C339CC" w:rsidP="00627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9E2B38" w14:textId="77777777" w:rsidR="00C339CC" w:rsidRDefault="00C339CC" w:rsidP="006277B7">
      <w:r>
        <w:separator/>
      </w:r>
    </w:p>
  </w:footnote>
  <w:footnote w:type="continuationSeparator" w:id="0">
    <w:p w14:paraId="7DD49DED" w14:textId="77777777" w:rsidR="00C339CC" w:rsidRDefault="00C339CC" w:rsidP="006277B7">
      <w:r>
        <w:continuationSeparator/>
      </w:r>
    </w:p>
  </w:footnote>
  <w:footnote w:id="1">
    <w:p w14:paraId="6AA3BBAE" w14:textId="77777777" w:rsidR="006277B7" w:rsidRDefault="006277B7" w:rsidP="006277B7">
      <w:pPr>
        <w:pStyle w:val="Voetnoottekst"/>
      </w:pPr>
      <w:r>
        <w:rPr>
          <w:rStyle w:val="Voetnootmarkering"/>
        </w:rPr>
        <w:footnoteRef/>
      </w:r>
      <w:r>
        <w:t xml:space="preserve"> </w:t>
      </w:r>
      <w:r w:rsidRPr="00187AD0">
        <w:rPr>
          <w:sz w:val="20"/>
        </w:rPr>
        <w:t xml:space="preserve">Waarom niet beide leerkrachten in geval van een </w:t>
      </w:r>
      <w:proofErr w:type="spellStart"/>
      <w:r w:rsidRPr="00187AD0">
        <w:rPr>
          <w:sz w:val="20"/>
        </w:rPr>
        <w:t>duo-baan</w:t>
      </w:r>
      <w:proofErr w:type="spellEnd"/>
      <w:r w:rsidRPr="00187AD0">
        <w:rPr>
          <w:sz w:val="20"/>
        </w:rPr>
        <w:t>? Die gegevens kunnen we niet koppelen</w:t>
      </w:r>
      <w:r>
        <w:rPr>
          <w:sz w:val="20"/>
        </w:rPr>
        <w:t xml:space="preserve"> aan de groep</w:t>
      </w:r>
      <w:r w:rsidRPr="00187AD0">
        <w:rPr>
          <w:sz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071115"/>
    <w:multiLevelType w:val="multilevel"/>
    <w:tmpl w:val="1C86AA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C2521C"/>
    <w:multiLevelType w:val="hybridMultilevel"/>
    <w:tmpl w:val="A9E4186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37882DAF"/>
    <w:multiLevelType w:val="singleLevel"/>
    <w:tmpl w:val="FD72A654"/>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5F3C4395"/>
    <w:multiLevelType w:val="hybridMultilevel"/>
    <w:tmpl w:val="35042FB4"/>
    <w:lvl w:ilvl="0" w:tplc="F86248DA">
      <w:start w:val="14"/>
      <w:numFmt w:val="bullet"/>
      <w:lvlText w:val="-"/>
      <w:lvlJc w:val="left"/>
      <w:pPr>
        <w:ind w:left="927" w:hanging="360"/>
      </w:pPr>
      <w:rPr>
        <w:rFonts w:ascii="Calibri" w:eastAsiaTheme="minorEastAsia" w:hAnsi="Calibri" w:cs="Arial" w:hint="default"/>
        <w:color w:val="000000" w:themeColor="text1"/>
        <w:u w:val="none"/>
      </w:rPr>
    </w:lvl>
    <w:lvl w:ilvl="1" w:tplc="04130003" w:tentative="1">
      <w:start w:val="1"/>
      <w:numFmt w:val="bullet"/>
      <w:lvlText w:val="o"/>
      <w:lvlJc w:val="left"/>
      <w:pPr>
        <w:ind w:left="1647" w:hanging="360"/>
      </w:pPr>
      <w:rPr>
        <w:rFonts w:ascii="Courier New" w:hAnsi="Courier New" w:cs="Courier New" w:hint="default"/>
      </w:rPr>
    </w:lvl>
    <w:lvl w:ilvl="2" w:tplc="04130005" w:tentative="1">
      <w:start w:val="1"/>
      <w:numFmt w:val="bullet"/>
      <w:lvlText w:val=""/>
      <w:lvlJc w:val="left"/>
      <w:pPr>
        <w:ind w:left="2367" w:hanging="360"/>
      </w:pPr>
      <w:rPr>
        <w:rFonts w:ascii="Wingdings" w:hAnsi="Wingdings" w:hint="default"/>
      </w:rPr>
    </w:lvl>
    <w:lvl w:ilvl="3" w:tplc="04130001" w:tentative="1">
      <w:start w:val="1"/>
      <w:numFmt w:val="bullet"/>
      <w:lvlText w:val=""/>
      <w:lvlJc w:val="left"/>
      <w:pPr>
        <w:ind w:left="3087" w:hanging="360"/>
      </w:pPr>
      <w:rPr>
        <w:rFonts w:ascii="Symbol" w:hAnsi="Symbol" w:hint="default"/>
      </w:rPr>
    </w:lvl>
    <w:lvl w:ilvl="4" w:tplc="04130003" w:tentative="1">
      <w:start w:val="1"/>
      <w:numFmt w:val="bullet"/>
      <w:lvlText w:val="o"/>
      <w:lvlJc w:val="left"/>
      <w:pPr>
        <w:ind w:left="3807" w:hanging="360"/>
      </w:pPr>
      <w:rPr>
        <w:rFonts w:ascii="Courier New" w:hAnsi="Courier New" w:cs="Courier New" w:hint="default"/>
      </w:rPr>
    </w:lvl>
    <w:lvl w:ilvl="5" w:tplc="04130005" w:tentative="1">
      <w:start w:val="1"/>
      <w:numFmt w:val="bullet"/>
      <w:lvlText w:val=""/>
      <w:lvlJc w:val="left"/>
      <w:pPr>
        <w:ind w:left="4527" w:hanging="360"/>
      </w:pPr>
      <w:rPr>
        <w:rFonts w:ascii="Wingdings" w:hAnsi="Wingdings" w:hint="default"/>
      </w:rPr>
    </w:lvl>
    <w:lvl w:ilvl="6" w:tplc="04130001" w:tentative="1">
      <w:start w:val="1"/>
      <w:numFmt w:val="bullet"/>
      <w:lvlText w:val=""/>
      <w:lvlJc w:val="left"/>
      <w:pPr>
        <w:ind w:left="5247" w:hanging="360"/>
      </w:pPr>
      <w:rPr>
        <w:rFonts w:ascii="Symbol" w:hAnsi="Symbol" w:hint="default"/>
      </w:rPr>
    </w:lvl>
    <w:lvl w:ilvl="7" w:tplc="04130003" w:tentative="1">
      <w:start w:val="1"/>
      <w:numFmt w:val="bullet"/>
      <w:lvlText w:val="o"/>
      <w:lvlJc w:val="left"/>
      <w:pPr>
        <w:ind w:left="5967" w:hanging="360"/>
      </w:pPr>
      <w:rPr>
        <w:rFonts w:ascii="Courier New" w:hAnsi="Courier New" w:cs="Courier New" w:hint="default"/>
      </w:rPr>
    </w:lvl>
    <w:lvl w:ilvl="8" w:tplc="04130005" w:tentative="1">
      <w:start w:val="1"/>
      <w:numFmt w:val="bullet"/>
      <w:lvlText w:val=""/>
      <w:lvlJc w:val="left"/>
      <w:pPr>
        <w:ind w:left="6687" w:hanging="360"/>
      </w:pPr>
      <w:rPr>
        <w:rFonts w:ascii="Wingdings" w:hAnsi="Wingdings" w:hint="default"/>
      </w:rPr>
    </w:lvl>
  </w:abstractNum>
  <w:num w:numId="1" w16cid:durableId="59836064">
    <w:abstractNumId w:val="2"/>
  </w:num>
  <w:num w:numId="2" w16cid:durableId="744835246">
    <w:abstractNumId w:val="0"/>
  </w:num>
  <w:num w:numId="3" w16cid:durableId="1540438003">
    <w:abstractNumId w:val="1"/>
  </w:num>
  <w:num w:numId="4" w16cid:durableId="520048155">
    <w:abstractNumId w:val="3"/>
  </w:num>
  <w:num w:numId="5" w16cid:durableId="167838891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enske Jongejan">
    <w15:presenceInfo w15:providerId="AD" w15:userId="S::r.jongejan@cubiss.nl::4f484bc8-007a-442c-b1ca-372181d7e7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7B7"/>
    <w:rsid w:val="00013497"/>
    <w:rsid w:val="00015294"/>
    <w:rsid w:val="000828FD"/>
    <w:rsid w:val="000E1396"/>
    <w:rsid w:val="00104610"/>
    <w:rsid w:val="00116841"/>
    <w:rsid w:val="00157846"/>
    <w:rsid w:val="001756F4"/>
    <w:rsid w:val="00196FE9"/>
    <w:rsid w:val="001F3104"/>
    <w:rsid w:val="00201F89"/>
    <w:rsid w:val="0023247C"/>
    <w:rsid w:val="0023639A"/>
    <w:rsid w:val="00252CD6"/>
    <w:rsid w:val="00303D53"/>
    <w:rsid w:val="0031789B"/>
    <w:rsid w:val="00330CB6"/>
    <w:rsid w:val="003C365E"/>
    <w:rsid w:val="003E79C5"/>
    <w:rsid w:val="004113F8"/>
    <w:rsid w:val="004213C2"/>
    <w:rsid w:val="004840D9"/>
    <w:rsid w:val="00496484"/>
    <w:rsid w:val="004E227E"/>
    <w:rsid w:val="004E3665"/>
    <w:rsid w:val="00547E30"/>
    <w:rsid w:val="005A3F5B"/>
    <w:rsid w:val="005D0872"/>
    <w:rsid w:val="005E30D8"/>
    <w:rsid w:val="00605E46"/>
    <w:rsid w:val="006277B7"/>
    <w:rsid w:val="006A5842"/>
    <w:rsid w:val="006D264E"/>
    <w:rsid w:val="00742FC0"/>
    <w:rsid w:val="00761768"/>
    <w:rsid w:val="00763B78"/>
    <w:rsid w:val="007A65ED"/>
    <w:rsid w:val="007B655F"/>
    <w:rsid w:val="007F2DF0"/>
    <w:rsid w:val="007F4DF6"/>
    <w:rsid w:val="00861905"/>
    <w:rsid w:val="008D2128"/>
    <w:rsid w:val="00913D16"/>
    <w:rsid w:val="00946521"/>
    <w:rsid w:val="009B2015"/>
    <w:rsid w:val="009B26D8"/>
    <w:rsid w:val="00A20B3A"/>
    <w:rsid w:val="00A31951"/>
    <w:rsid w:val="00A56535"/>
    <w:rsid w:val="00A574A3"/>
    <w:rsid w:val="00A63BC5"/>
    <w:rsid w:val="00B070EB"/>
    <w:rsid w:val="00B27F57"/>
    <w:rsid w:val="00B701EB"/>
    <w:rsid w:val="00BD56EE"/>
    <w:rsid w:val="00C22C62"/>
    <w:rsid w:val="00C339CC"/>
    <w:rsid w:val="00C44B4E"/>
    <w:rsid w:val="00C55001"/>
    <w:rsid w:val="00C71F15"/>
    <w:rsid w:val="00C9487D"/>
    <w:rsid w:val="00CA1F1D"/>
    <w:rsid w:val="00CD5DDA"/>
    <w:rsid w:val="00D648F6"/>
    <w:rsid w:val="00D871C8"/>
    <w:rsid w:val="00DA0CC3"/>
    <w:rsid w:val="00DB2B17"/>
    <w:rsid w:val="00DE4437"/>
    <w:rsid w:val="00E20CEC"/>
    <w:rsid w:val="00E87BD6"/>
    <w:rsid w:val="00EA3212"/>
    <w:rsid w:val="00EC69C2"/>
    <w:rsid w:val="00F56D15"/>
    <w:rsid w:val="00F85AA5"/>
    <w:rsid w:val="00FA1897"/>
    <w:rsid w:val="00FD51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A3BB96"/>
  <w15:docId w15:val="{ECD92FA9-1251-4800-B182-359EAE216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6277B7"/>
    <w:rPr>
      <w:rFonts w:ascii="Arial" w:eastAsiaTheme="minorHAnsi" w:hAnsi="Arial" w:cs="Arial"/>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rsid w:val="00B070EB"/>
    <w:pPr>
      <w:tabs>
        <w:tab w:val="right" w:pos="5670"/>
      </w:tabs>
    </w:pPr>
    <w:rPr>
      <w:rFonts w:ascii="Times New Roman" w:hAnsi="Times New Roman"/>
    </w:rPr>
  </w:style>
  <w:style w:type="paragraph" w:styleId="Voetnoottekst">
    <w:name w:val="footnote text"/>
    <w:basedOn w:val="Standaard"/>
    <w:link w:val="VoetnoottekstChar"/>
    <w:unhideWhenUsed/>
    <w:rsid w:val="006277B7"/>
    <w:rPr>
      <w:rFonts w:eastAsia="Times" w:cs="Times New Roman"/>
      <w:sz w:val="24"/>
      <w:szCs w:val="24"/>
    </w:rPr>
  </w:style>
  <w:style w:type="character" w:customStyle="1" w:styleId="VoetnoottekstChar">
    <w:name w:val="Voetnoottekst Char"/>
    <w:basedOn w:val="Standaardalinea-lettertype"/>
    <w:link w:val="Voetnoottekst"/>
    <w:rsid w:val="006277B7"/>
    <w:rPr>
      <w:rFonts w:ascii="Arial" w:hAnsi="Arial"/>
      <w:sz w:val="24"/>
      <w:szCs w:val="24"/>
      <w:lang w:eastAsia="en-US"/>
    </w:rPr>
  </w:style>
  <w:style w:type="character" w:styleId="Voetnootmarkering">
    <w:name w:val="footnote reference"/>
    <w:unhideWhenUsed/>
    <w:rsid w:val="006277B7"/>
    <w:rPr>
      <w:vertAlign w:val="superscript"/>
    </w:rPr>
  </w:style>
  <w:style w:type="paragraph" w:styleId="Normaalweb">
    <w:name w:val="Normal (Web)"/>
    <w:basedOn w:val="Standaard"/>
    <w:rsid w:val="006277B7"/>
    <w:rPr>
      <w:rFonts w:ascii="Times New Roman" w:hAnsi="Times New Roman" w:cs="Times New Roman"/>
      <w:sz w:val="24"/>
      <w:szCs w:val="24"/>
    </w:rPr>
  </w:style>
  <w:style w:type="paragraph" w:styleId="Ballontekst">
    <w:name w:val="Balloon Text"/>
    <w:basedOn w:val="Standaard"/>
    <w:link w:val="BallontekstChar"/>
    <w:rsid w:val="00DE4437"/>
    <w:rPr>
      <w:rFonts w:ascii="Tahoma" w:hAnsi="Tahoma" w:cs="Tahoma"/>
      <w:sz w:val="16"/>
      <w:szCs w:val="16"/>
    </w:rPr>
  </w:style>
  <w:style w:type="character" w:customStyle="1" w:styleId="BallontekstChar">
    <w:name w:val="Ballontekst Char"/>
    <w:basedOn w:val="Standaardalinea-lettertype"/>
    <w:link w:val="Ballontekst"/>
    <w:rsid w:val="00DE4437"/>
    <w:rPr>
      <w:rFonts w:ascii="Tahoma" w:eastAsiaTheme="minorHAnsi" w:hAnsi="Tahoma" w:cs="Tahoma"/>
      <w:sz w:val="16"/>
      <w:szCs w:val="16"/>
      <w:lang w:eastAsia="en-US"/>
    </w:rPr>
  </w:style>
  <w:style w:type="paragraph" w:styleId="Lijstalinea">
    <w:name w:val="List Paragraph"/>
    <w:basedOn w:val="Standaard"/>
    <w:uiPriority w:val="34"/>
    <w:qFormat/>
    <w:rsid w:val="00861905"/>
    <w:pPr>
      <w:ind w:left="720"/>
      <w:contextualSpacing/>
    </w:pPr>
  </w:style>
  <w:style w:type="character" w:styleId="Verwijzingopmerking">
    <w:name w:val="annotation reference"/>
    <w:basedOn w:val="Standaardalinea-lettertype"/>
    <w:semiHidden/>
    <w:unhideWhenUsed/>
    <w:rsid w:val="0023247C"/>
    <w:rPr>
      <w:sz w:val="16"/>
      <w:szCs w:val="16"/>
    </w:rPr>
  </w:style>
  <w:style w:type="paragraph" w:styleId="Tekstopmerking">
    <w:name w:val="annotation text"/>
    <w:basedOn w:val="Standaard"/>
    <w:link w:val="TekstopmerkingChar"/>
    <w:semiHidden/>
    <w:unhideWhenUsed/>
    <w:rsid w:val="0023247C"/>
  </w:style>
  <w:style w:type="character" w:customStyle="1" w:styleId="TekstopmerkingChar">
    <w:name w:val="Tekst opmerking Char"/>
    <w:basedOn w:val="Standaardalinea-lettertype"/>
    <w:link w:val="Tekstopmerking"/>
    <w:semiHidden/>
    <w:rsid w:val="0023247C"/>
    <w:rPr>
      <w:rFonts w:ascii="Arial" w:eastAsiaTheme="minorHAnsi" w:hAnsi="Arial" w:cs="Arial"/>
      <w:lang w:eastAsia="en-US"/>
    </w:rPr>
  </w:style>
  <w:style w:type="paragraph" w:styleId="Onderwerpvanopmerking">
    <w:name w:val="annotation subject"/>
    <w:basedOn w:val="Tekstopmerking"/>
    <w:next w:val="Tekstopmerking"/>
    <w:link w:val="OnderwerpvanopmerkingChar"/>
    <w:semiHidden/>
    <w:unhideWhenUsed/>
    <w:rsid w:val="0023247C"/>
    <w:rPr>
      <w:b/>
      <w:bCs/>
    </w:rPr>
  </w:style>
  <w:style w:type="character" w:customStyle="1" w:styleId="OnderwerpvanopmerkingChar">
    <w:name w:val="Onderwerp van opmerking Char"/>
    <w:basedOn w:val="TekstopmerkingChar"/>
    <w:link w:val="Onderwerpvanopmerking"/>
    <w:semiHidden/>
    <w:rsid w:val="0023247C"/>
    <w:rPr>
      <w:rFonts w:ascii="Arial" w:eastAsiaTheme="minorHAnsi" w:hAnsi="Arial" w:cs="Arial"/>
      <w:b/>
      <w:bCs/>
      <w:lang w:eastAsia="en-US"/>
    </w:rPr>
  </w:style>
  <w:style w:type="paragraph" w:styleId="Revisie">
    <w:name w:val="Revision"/>
    <w:hidden/>
    <w:uiPriority w:val="99"/>
    <w:semiHidden/>
    <w:rsid w:val="00A63BC5"/>
    <w:rPr>
      <w:rFonts w:ascii="Arial" w:eastAsiaTheme="minorHAnsi"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0869213">
      <w:bodyDiv w:val="1"/>
      <w:marLeft w:val="0"/>
      <w:marRight w:val="0"/>
      <w:marTop w:val="0"/>
      <w:marBottom w:val="0"/>
      <w:divBdr>
        <w:top w:val="none" w:sz="0" w:space="0" w:color="auto"/>
        <w:left w:val="none" w:sz="0" w:space="0" w:color="auto"/>
        <w:bottom w:val="none" w:sz="0" w:space="0" w:color="auto"/>
        <w:right w:val="none" w:sz="0" w:space="0" w:color="auto"/>
      </w:divBdr>
    </w:div>
    <w:div w:id="198346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65EC74507E0E24790B21B5653B7CD76" ma:contentTypeVersion="14" ma:contentTypeDescription="Een nieuw document maken." ma:contentTypeScope="" ma:versionID="da30f8a603ae439affa767a273205b02">
  <xsd:schema xmlns:xsd="http://www.w3.org/2001/XMLSchema" xmlns:xs="http://www.w3.org/2001/XMLSchema" xmlns:p="http://schemas.microsoft.com/office/2006/metadata/properties" xmlns:ns3="91757cc5-3948-4467-8a07-3737d9c017db" xmlns:ns4="135d33ce-a5cf-4596-a8bc-8de333defd43" targetNamespace="http://schemas.microsoft.com/office/2006/metadata/properties" ma:root="true" ma:fieldsID="ed891d83edcc53d9e7e9c754cf4d7b61" ns3:_="" ns4:_="">
    <xsd:import namespace="91757cc5-3948-4467-8a07-3737d9c017db"/>
    <xsd:import namespace="135d33ce-a5cf-4596-a8bc-8de333defd4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757cc5-3948-4467-8a07-3737d9c017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35d33ce-a5cf-4596-a8bc-8de333defd43"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SharingHintHash" ma:index="16"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BC152E-1EC2-4B64-B9C7-62F564D10A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DBC9AD-88F1-4394-BF47-DADE15167A51}">
  <ds:schemaRefs>
    <ds:schemaRef ds:uri="http://schemas.microsoft.com/sharepoint/v3/contenttype/forms"/>
  </ds:schemaRefs>
</ds:datastoreItem>
</file>

<file path=customXml/itemProps3.xml><?xml version="1.0" encoding="utf-8"?>
<ds:datastoreItem xmlns:ds="http://schemas.openxmlformats.org/officeDocument/2006/customXml" ds:itemID="{B835E519-4B4B-494C-8A8B-FFA729BDB4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757cc5-3948-4467-8a07-3737d9c017db"/>
    <ds:schemaRef ds:uri="135d33ce-a5cf-4596-a8bc-8de333defd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778</Words>
  <Characters>4170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Probiblio</Company>
  <LinksUpToDate>false</LinksUpToDate>
  <CharactersWithSpaces>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Bibliotheek</dc:creator>
  <cp:lastModifiedBy>Renske Jongejan</cp:lastModifiedBy>
  <cp:revision>8</cp:revision>
  <dcterms:created xsi:type="dcterms:W3CDTF">2024-06-20T13:52:00Z</dcterms:created>
  <dcterms:modified xsi:type="dcterms:W3CDTF">2024-09-02T07:12:00Z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0x010100965EC74507E0E24790B21B5653B7CD76</vt:lpwstr>
  </property>
</Properties>
</file>